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附件1：</w:t>
      </w:r>
    </w:p>
    <w:tbl>
      <w:tblPr>
        <w:tblStyle w:val="3"/>
        <w:tblW w:w="10910" w:type="dxa"/>
        <w:tblInd w:w="-108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756"/>
        <w:gridCol w:w="915"/>
        <w:gridCol w:w="497"/>
        <w:gridCol w:w="487"/>
        <w:gridCol w:w="1418"/>
        <w:gridCol w:w="1275"/>
        <w:gridCol w:w="851"/>
        <w:gridCol w:w="1497"/>
        <w:gridCol w:w="1701"/>
        <w:gridCol w:w="5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910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44"/>
                <w:szCs w:val="44"/>
              </w:rPr>
            </w:pPr>
            <w:r>
              <w:rPr>
                <w:rFonts w:hint="eastAsia" w:ascii="宋体" w:hAnsi="宋体"/>
                <w:color w:val="000000"/>
                <w:sz w:val="44"/>
                <w:szCs w:val="44"/>
              </w:rPr>
              <w:t>越秀区信访局属下事业单位公开选调工作人员职位表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招聘单位名称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单位分类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招聘职位</w:t>
            </w:r>
          </w:p>
        </w:tc>
        <w:tc>
          <w:tcPr>
            <w:tcW w:w="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职位代码</w:t>
            </w:r>
          </w:p>
        </w:tc>
        <w:tc>
          <w:tcPr>
            <w:tcW w:w="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招聘人数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专业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学历及学位</w:t>
            </w:r>
          </w:p>
        </w:tc>
        <w:tc>
          <w:tcPr>
            <w:tcW w:w="1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选调对象身份（应届/社会人员）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资格条件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本科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研究生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000000"/>
                <w:sz w:val="24"/>
              </w:rPr>
            </w:pP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市民意见办理中心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公益一类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管理员（九级职员，管理岗）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ind w:left="-61" w:leftChars="-29" w:right="-107" w:rightChars="-51" w:firstLine="120" w:firstLineChars="50"/>
              <w:jc w:val="left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4"/>
              <w:numPr>
                <w:ins w:id="0" w:author="余佩兰" w:date="2016-06-29T11:04:00Z"/>
              </w:numPr>
              <w:spacing w:line="240" w:lineRule="exact"/>
              <w:ind w:left="254" w:leftChars="121" w:right="-107" w:rightChars="-51"/>
              <w:jc w:val="left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法学B0301</w:t>
            </w:r>
          </w:p>
          <w:p>
            <w:pPr>
              <w:pStyle w:val="4"/>
              <w:spacing w:line="2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pStyle w:val="4"/>
              <w:spacing w:line="240" w:lineRule="exact"/>
              <w:ind w:left="120" w:right="-107" w:rightChars="-51" w:hanging="120" w:hangingChars="5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汉语言文学B050101</w:t>
            </w:r>
          </w:p>
          <w:p>
            <w:pPr>
              <w:pStyle w:val="4"/>
              <w:spacing w:line="240" w:lineRule="exact"/>
              <w:ind w:left="240" w:hanging="240" w:hangingChars="100"/>
              <w:jc w:val="left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240" w:lineRule="exact"/>
              <w:ind w:left="105" w:leftChars="50"/>
              <w:jc w:val="left"/>
              <w:rPr>
                <w:rFonts w:hint="eastAsia" w:eastAsia="仿宋_GB2312"/>
                <w:color w:val="000000"/>
                <w:sz w:val="24"/>
                <w:szCs w:val="24"/>
              </w:rPr>
            </w:pPr>
          </w:p>
          <w:p>
            <w:pPr>
              <w:pStyle w:val="4"/>
              <w:spacing w:line="240" w:lineRule="exact"/>
              <w:ind w:left="105" w:leftChars="50"/>
              <w:jc w:val="left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法学A0301</w:t>
            </w:r>
          </w:p>
          <w:p>
            <w:pPr>
              <w:pStyle w:val="4"/>
              <w:spacing w:line="240" w:lineRule="exact"/>
              <w:ind w:left="105" w:leftChars="5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pStyle w:val="4"/>
              <w:spacing w:line="240" w:lineRule="exact"/>
              <w:ind w:left="-1" w:leftChars="-52" w:right="-107" w:rightChars="-51" w:hanging="108" w:hangingChars="45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汉语言文学A050101</w:t>
            </w:r>
          </w:p>
          <w:p>
            <w:pPr>
              <w:autoSpaceDN w:val="0"/>
              <w:spacing w:line="240" w:lineRule="exact"/>
              <w:jc w:val="left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本科、学士以上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现越秀区属公益一类事业编制干部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30周岁以下（1987年10月31日后出生）。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ascii="仿宋_GB2312" w:hAnsi="宋体" w:eastAsia="仿宋_GB2312"/>
          <w:sz w:val="32"/>
          <w:szCs w:val="32"/>
        </w:rPr>
        <w:sectPr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余佩兰">
    <w15:presenceInfo w15:providerId="None" w15:userId="余佩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3250E"/>
    <w:rsid w:val="256325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 New New New New New New New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2017-11-22T06:59:00Z</dcterms:created>
  <dc:creator>区信访局（区信联办）</dc:creator>
  <cp:lastModifiedBy>区信访局（区信联办）</cp:lastModifiedBy>
  <dcterms:modified xsi:type="dcterms:W3CDTF">2017-11-22T07:00:41Z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