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270" w:rsidRPr="00EF4270" w:rsidRDefault="00EF4270" w:rsidP="00EF4270">
      <w:pPr>
        <w:rPr>
          <w:sz w:val="21"/>
          <w:szCs w:val="21"/>
        </w:rPr>
      </w:pPr>
      <w:r w:rsidRPr="00EF4270">
        <w:rPr>
          <w:rFonts w:hint="eastAsia"/>
          <w:sz w:val="21"/>
          <w:szCs w:val="21"/>
        </w:rPr>
        <w:t>附件</w:t>
      </w:r>
      <w:r w:rsidRPr="00EF4270">
        <w:rPr>
          <w:rFonts w:hint="eastAsia"/>
          <w:sz w:val="21"/>
          <w:szCs w:val="21"/>
        </w:rPr>
        <w:t>1</w:t>
      </w:r>
      <w:r w:rsidRPr="00EF4270">
        <w:rPr>
          <w:rFonts w:hint="eastAsia"/>
          <w:sz w:val="21"/>
          <w:szCs w:val="21"/>
        </w:rPr>
        <w:t>：</w:t>
      </w:r>
    </w:p>
    <w:p w:rsidR="00A376BC" w:rsidRPr="00544269" w:rsidRDefault="00A376BC" w:rsidP="00A376BC">
      <w:pPr>
        <w:jc w:val="center"/>
        <w:rPr>
          <w:szCs w:val="32"/>
        </w:rPr>
      </w:pPr>
      <w:r w:rsidRPr="00544269">
        <w:rPr>
          <w:rFonts w:hint="eastAsia"/>
          <w:szCs w:val="32"/>
        </w:rPr>
        <w:t>川北医学院</w:t>
      </w:r>
      <w:r w:rsidR="00EF4270">
        <w:rPr>
          <w:rFonts w:hint="eastAsia"/>
          <w:szCs w:val="32"/>
        </w:rPr>
        <w:t>2018</w:t>
      </w:r>
      <w:r w:rsidRPr="00544269">
        <w:rPr>
          <w:rFonts w:hint="eastAsia"/>
          <w:szCs w:val="32"/>
        </w:rPr>
        <w:t>年直接考核招聘岗位和条件要求一览表</w:t>
      </w:r>
    </w:p>
    <w:p w:rsidR="00EF4270" w:rsidRDefault="00EF4270" w:rsidP="00EF4270">
      <w:pPr>
        <w:jc w:val="center"/>
        <w:rPr>
          <w:sz w:val="11"/>
          <w:szCs w:val="11"/>
        </w:rPr>
      </w:pPr>
    </w:p>
    <w:tbl>
      <w:tblPr>
        <w:tblW w:w="14546" w:type="dxa"/>
        <w:tblInd w:w="95" w:type="dxa"/>
        <w:tblLook w:val="04A0"/>
      </w:tblPr>
      <w:tblGrid>
        <w:gridCol w:w="1856"/>
        <w:gridCol w:w="1017"/>
        <w:gridCol w:w="932"/>
        <w:gridCol w:w="1036"/>
        <w:gridCol w:w="1551"/>
        <w:gridCol w:w="1843"/>
        <w:gridCol w:w="4645"/>
        <w:gridCol w:w="1080"/>
        <w:gridCol w:w="586"/>
      </w:tblGrid>
      <w:tr w:rsidR="00EF4270" w:rsidTr="00EF4270">
        <w:trPr>
          <w:gridAfter w:val="1"/>
          <w:wAfter w:w="586" w:type="dxa"/>
          <w:trHeight w:val="270"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4"/>
                <w:szCs w:val="24"/>
              </w:rPr>
              <w:t>招聘部门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4"/>
                <w:szCs w:val="24"/>
              </w:rPr>
              <w:t>招聘</w:t>
            </w:r>
          </w:p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岗位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4"/>
                <w:szCs w:val="24"/>
              </w:rPr>
              <w:t>招聘</w:t>
            </w:r>
          </w:p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人数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4"/>
                <w:szCs w:val="24"/>
              </w:rPr>
              <w:t>招聘对象范围</w:t>
            </w:r>
          </w:p>
        </w:tc>
        <w:tc>
          <w:tcPr>
            <w:tcW w:w="8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4"/>
                <w:szCs w:val="24"/>
              </w:rPr>
              <w:t>其他条件要求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4"/>
                <w:szCs w:val="24"/>
              </w:rPr>
              <w:t>备注</w:t>
            </w:r>
          </w:p>
        </w:tc>
      </w:tr>
      <w:tr w:rsidR="00EF4270" w:rsidTr="00EF4270">
        <w:trPr>
          <w:gridAfter w:val="1"/>
          <w:wAfter w:w="586" w:type="dxa"/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年龄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学历学位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专业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:rsidR="00EF427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基础医学院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4270" w:rsidRDefault="00EF4270" w:rsidP="00BD29E0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</w:t>
            </w:r>
            <w:r w:rsidR="00BD29E0"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8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计算数学专业、概率论与数理统计专业、应用数学专业、运筹学与控制论专业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基础医学院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免疫学专业、病原生物学专业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基础医学院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生物化学与分子生物学专业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基础医学院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病理学与病理生理学专业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基础医学院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人体解剖与组织胚胎学专业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基础医学院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生理学专业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内科学教研室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内科学专业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外科学教研室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外科学专业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皮肤性病学教研室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皮肤病与性病学专业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652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医学影像学院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影像医学与核医学专业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744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医学影像学院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日及以后出生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取得研究生学历并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获得博士学位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生物医学工程专业、电气工程专业、电子科学与技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术专业、仪器科学与技术专业、核科学与技术专业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医学影像学院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肿瘤学专业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神经疾病研究所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科研人员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生物化学与分子生物学专业、神经生物学专业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口腔医学系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口腔临床医学专业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转化医学研究中心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科研人员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分析化学专业、兽医学专业、细胞遗传学专业、生物化学和分子生物学专业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护理学院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护理学专业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眼视光学系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眼科学专业、视光学专业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医学检验系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分析化学专业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医学检验系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临床检验诊断学专业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中西医临床医学系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针灸推拿学专业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9D47D5">
        <w:trPr>
          <w:gridAfter w:val="1"/>
          <w:wAfter w:w="586" w:type="dxa"/>
          <w:trHeight w:val="120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思政部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Pr="00EF4270" w:rsidRDefault="00BD29E0">
            <w:pPr>
              <w:rPr>
                <w:rFonts w:ascii="仿宋_GB2312" w:hAnsi="宋体" w:cs="宋体"/>
                <w:color w:val="000000"/>
                <w:kern w:val="2"/>
                <w:sz w:val="18"/>
                <w:szCs w:val="18"/>
              </w:rPr>
            </w:pPr>
            <w:r w:rsidRPr="00EF4270">
              <w:rPr>
                <w:rFonts w:ascii="仿宋_GB2312" w:hAnsi="宋体" w:cs="宋体" w:hint="eastAsia"/>
                <w:color w:val="000000"/>
                <w:kern w:val="2"/>
                <w:sz w:val="18"/>
                <w:szCs w:val="18"/>
              </w:rPr>
              <w:t>政治学专业、政治学理论专业、中外政治制度方向专业、思想政治教育专业、马克思主义哲学专业、马克思主义基本原理专业、马克思主义中国化研究专业、中共党史专业、中国近现代史专业、科学社会主义与国际共产主义运动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9D47D5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药学院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药理学专业、药物分析学专业、微生物与生化药学专业、生药学专业、中药学专业、生药学专业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9D47D5">
        <w:trPr>
          <w:gridAfter w:val="1"/>
          <w:wAfter w:w="586" w:type="dxa"/>
          <w:trHeight w:val="96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预防医学系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流行病与卫生统计学专业、应用统计学专业、应用数学专业、概率论与数理统计专业、基础数学专业、计算数学专业、营养与食品卫生学专业、卫生毒理学专业、劳动卫生与环境卫生学专业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预防医学系 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社会医学与卫生事业管理专业（备注：本科专业要求为预防医学专业）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外语系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Pr="007B558B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英语语言文学专业、</w:t>
            </w:r>
            <w:r w:rsidRPr="007B558B">
              <w:rPr>
                <w:rFonts w:ascii="仿宋_GB2312" w:hAnsi="宋体" w:cs="宋体"/>
                <w:color w:val="000000"/>
                <w:kern w:val="2"/>
                <w:sz w:val="20"/>
              </w:rPr>
              <w:t>外国语言学及应用语言学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管理学院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管理学类、经济学类、社会学类各专业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管理学院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计算机系统结构专业、计算机软件与理论专业、计算机应用技术专业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9D47D5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麻醉学系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29E0" w:rsidRDefault="00BD29E0" w:rsidP="009D47D5">
            <w:pPr>
              <w:rPr>
                <w:kern w:val="2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1978年1月1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取得研究生学历并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获得博士学位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麻醉学专业、内科学专业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EF427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lastRenderedPageBreak/>
              <w:t>体育部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专任教师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 w:rsidP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198</w:t>
            </w:r>
            <w:r w:rsidR="00BD29E0"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3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</w:t>
            </w:r>
            <w:r w:rsidR="00824F51"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硕士</w:t>
            </w: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70" w:rsidRDefault="00EF4270" w:rsidP="00220B3D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体育教育训练学专业（排球方向）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4270" w:rsidRDefault="00EF427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72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校医院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医师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9D47D5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1983年1月1日及以后出生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取得研究生学历并获得硕士学位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外科学专业（仅限胸心外科方向、神经外科方向、烧伤整形方向、小儿外科方向、心血管外科方向）；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BD29E0" w:rsidTr="00BD29E0">
        <w:trPr>
          <w:gridAfter w:val="1"/>
          <w:wAfter w:w="586" w:type="dxa"/>
          <w:trHeight w:val="48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校医院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 w:rsidP="00824F51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医师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详见公告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 w:rsidP="009D47D5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1983年1月1日及以后出生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jc w:val="center"/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取得研究生学历并获得硕士学位</w:t>
            </w:r>
          </w:p>
        </w:tc>
        <w:tc>
          <w:tcPr>
            <w:tcW w:w="4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>影像医学与核医学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9E0" w:rsidRDefault="00BD29E0">
            <w:pPr>
              <w:rPr>
                <w:rFonts w:ascii="仿宋_GB2312" w:hAnsi="宋体" w:cs="宋体"/>
                <w:color w:val="000000"/>
                <w:kern w:val="2"/>
                <w:sz w:val="20"/>
              </w:rPr>
            </w:pPr>
            <w:r>
              <w:rPr>
                <w:rFonts w:ascii="仿宋_GB2312" w:hAnsi="宋体" w:cs="宋体" w:hint="eastAsia"/>
                <w:color w:val="000000"/>
                <w:kern w:val="2"/>
                <w:sz w:val="20"/>
              </w:rPr>
              <w:t xml:space="preserve">　</w:t>
            </w:r>
          </w:p>
        </w:tc>
      </w:tr>
      <w:tr w:rsidR="00EF4270" w:rsidTr="00EF4270">
        <w:trPr>
          <w:trHeight w:val="390"/>
        </w:trPr>
        <w:tc>
          <w:tcPr>
            <w:tcW w:w="14546" w:type="dxa"/>
            <w:gridSpan w:val="9"/>
            <w:noWrap/>
            <w:vAlign w:val="center"/>
            <w:hideMark/>
          </w:tcPr>
          <w:p w:rsidR="00EF4270" w:rsidRDefault="00EF4270">
            <w:pPr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注：1、优秀的高层次人才、急需的紧缺专业技术人员可根据实际情况，不受此《岗位和条件要求一览表》限制。</w:t>
            </w:r>
          </w:p>
        </w:tc>
      </w:tr>
      <w:tr w:rsidR="00EF4270" w:rsidTr="00EF4270">
        <w:trPr>
          <w:trHeight w:val="390"/>
        </w:trPr>
        <w:tc>
          <w:tcPr>
            <w:tcW w:w="14546" w:type="dxa"/>
            <w:gridSpan w:val="9"/>
            <w:noWrap/>
            <w:vAlign w:val="center"/>
            <w:hideMark/>
          </w:tcPr>
          <w:p w:rsidR="00EF4270" w:rsidRDefault="00EF4270">
            <w:pPr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    2、本次招聘岗位有效期至</w:t>
            </w:r>
            <w:r w:rsidR="00824F51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2018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年1</w:t>
            </w:r>
            <w:r w:rsidR="00824F51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月</w:t>
            </w:r>
            <w:r w:rsidR="00824F51"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31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日。</w:t>
            </w:r>
          </w:p>
        </w:tc>
      </w:tr>
      <w:tr w:rsidR="00EF4270" w:rsidTr="00EF4270">
        <w:trPr>
          <w:trHeight w:val="390"/>
        </w:trPr>
        <w:tc>
          <w:tcPr>
            <w:tcW w:w="14546" w:type="dxa"/>
            <w:gridSpan w:val="9"/>
            <w:noWrap/>
            <w:vAlign w:val="center"/>
            <w:hideMark/>
          </w:tcPr>
          <w:p w:rsidR="00EF4270" w:rsidRDefault="00EF4270">
            <w:pPr>
              <w:rPr>
                <w:rFonts w:ascii="宋体" w:eastAsia="宋体" w:hAnsi="宋体" w:cs="宋体"/>
                <w:kern w:val="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 xml:space="preserve">    3、人事处招聘邮箱：</w:t>
            </w:r>
            <w:r>
              <w:rPr>
                <w:rFonts w:ascii="宋体" w:eastAsia="宋体" w:hAnsi="宋体" w:cs="宋体" w:hint="eastAsia"/>
                <w:b/>
                <w:bCs/>
                <w:kern w:val="2"/>
                <w:sz w:val="24"/>
                <w:szCs w:val="24"/>
              </w:rPr>
              <w:t>cbyrsc@nsmc.edu.cn</w:t>
            </w:r>
            <w:r>
              <w:rPr>
                <w:rFonts w:ascii="宋体" w:eastAsia="宋体" w:hAnsi="宋体" w:cs="宋体" w:hint="eastAsia"/>
                <w:kern w:val="2"/>
                <w:sz w:val="24"/>
                <w:szCs w:val="24"/>
              </w:rPr>
              <w:t>。</w:t>
            </w:r>
          </w:p>
        </w:tc>
      </w:tr>
    </w:tbl>
    <w:p w:rsidR="00EF4270" w:rsidDel="00CF187E" w:rsidRDefault="00EF4270" w:rsidP="00EF4270">
      <w:pPr>
        <w:spacing w:line="500" w:lineRule="exact"/>
        <w:rPr>
          <w:del w:id="0" w:author="Hewlett-Packard Company" w:date="2018-04-21T16:18:00Z"/>
          <w:rFonts w:ascii="仿宋_GB2312"/>
          <w:bCs/>
          <w:szCs w:val="32"/>
        </w:rPr>
        <w:sectPr w:rsidR="00EF4270" w:rsidDel="00CF187E" w:rsidSect="00EF4270">
          <w:footerReference w:type="default" r:id="rId6"/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3F2B36" w:rsidRDefault="003F2B36" w:rsidP="00CF187E">
      <w:pPr>
        <w:spacing w:line="500" w:lineRule="exact"/>
      </w:pPr>
    </w:p>
    <w:sectPr w:rsidR="003F2B36" w:rsidSect="00EF427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636" w:rsidRDefault="006B2636" w:rsidP="00834462">
      <w:r>
        <w:separator/>
      </w:r>
    </w:p>
  </w:endnote>
  <w:endnote w:type="continuationSeparator" w:id="1">
    <w:p w:rsidR="006B2636" w:rsidRDefault="006B2636" w:rsidP="008344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D5" w:rsidRPr="00F71BF8" w:rsidRDefault="009D47D5" w:rsidP="005D6B79">
    <w:pPr>
      <w:pStyle w:val="a3"/>
      <w:framePr w:wrap="around" w:vAnchor="text" w:hAnchor="margin" w:xAlign="outside" w:y="1"/>
      <w:rPr>
        <w:rStyle w:val="a4"/>
        <w:rFonts w:eastAsia="仿宋_GB2312"/>
        <w:sz w:val="28"/>
        <w:szCs w:val="28"/>
      </w:rPr>
    </w:pPr>
    <w:r w:rsidRPr="00F71BF8">
      <w:rPr>
        <w:rStyle w:val="a4"/>
        <w:rFonts w:eastAsia="仿宋_GB2312" w:hint="eastAsia"/>
        <w:sz w:val="28"/>
        <w:szCs w:val="28"/>
      </w:rPr>
      <w:t>-</w:t>
    </w:r>
    <w:r w:rsidR="00212EB2" w:rsidRPr="00F71BF8">
      <w:rPr>
        <w:rStyle w:val="a4"/>
        <w:rFonts w:eastAsia="仿宋_GB2312"/>
        <w:sz w:val="28"/>
        <w:szCs w:val="28"/>
      </w:rPr>
      <w:fldChar w:fldCharType="begin"/>
    </w:r>
    <w:r w:rsidRPr="00F71BF8">
      <w:rPr>
        <w:rStyle w:val="a4"/>
        <w:rFonts w:eastAsia="仿宋_GB2312"/>
        <w:sz w:val="28"/>
        <w:szCs w:val="28"/>
      </w:rPr>
      <w:instrText xml:space="preserve">PAGE  </w:instrText>
    </w:r>
    <w:r w:rsidR="00212EB2" w:rsidRPr="00F71BF8">
      <w:rPr>
        <w:rStyle w:val="a4"/>
        <w:rFonts w:eastAsia="仿宋_GB2312"/>
        <w:sz w:val="28"/>
        <w:szCs w:val="28"/>
      </w:rPr>
      <w:fldChar w:fldCharType="separate"/>
    </w:r>
    <w:r w:rsidR="00CF187E">
      <w:rPr>
        <w:rStyle w:val="a4"/>
        <w:rFonts w:eastAsia="仿宋_GB2312"/>
        <w:noProof/>
        <w:sz w:val="28"/>
        <w:szCs w:val="28"/>
      </w:rPr>
      <w:t>6</w:t>
    </w:r>
    <w:r w:rsidR="00212EB2" w:rsidRPr="00F71BF8">
      <w:rPr>
        <w:rStyle w:val="a4"/>
        <w:rFonts w:eastAsia="仿宋_GB2312"/>
        <w:sz w:val="28"/>
        <w:szCs w:val="28"/>
      </w:rPr>
      <w:fldChar w:fldCharType="end"/>
    </w:r>
    <w:r w:rsidRPr="00F71BF8">
      <w:rPr>
        <w:rStyle w:val="a4"/>
        <w:rFonts w:eastAsia="仿宋_GB2312" w:hint="eastAsia"/>
        <w:sz w:val="28"/>
        <w:szCs w:val="28"/>
      </w:rPr>
      <w:t>-</w:t>
    </w:r>
  </w:p>
  <w:p w:rsidR="009D47D5" w:rsidRDefault="009D47D5" w:rsidP="005D6B79">
    <w:pPr>
      <w:pStyle w:val="a3"/>
      <w:ind w:right="360" w:firstLine="360"/>
      <w:jc w:val="center"/>
    </w:pPr>
    <w:r w:rsidRPr="004F77F5">
      <w:tab/>
    </w:r>
  </w:p>
  <w:p w:rsidR="009D47D5" w:rsidRDefault="009D47D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636" w:rsidRDefault="006B2636" w:rsidP="00834462">
      <w:r>
        <w:separator/>
      </w:r>
    </w:p>
  </w:footnote>
  <w:footnote w:type="continuationSeparator" w:id="1">
    <w:p w:rsidR="006B2636" w:rsidRDefault="006B2636" w:rsidP="008344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6BC"/>
    <w:rsid w:val="000518EB"/>
    <w:rsid w:val="0006703D"/>
    <w:rsid w:val="00070948"/>
    <w:rsid w:val="001179A2"/>
    <w:rsid w:val="001C7F3C"/>
    <w:rsid w:val="001E5AC8"/>
    <w:rsid w:val="00203D6F"/>
    <w:rsid w:val="00212EB2"/>
    <w:rsid w:val="00220B3D"/>
    <w:rsid w:val="002969A1"/>
    <w:rsid w:val="002A5416"/>
    <w:rsid w:val="00312BCD"/>
    <w:rsid w:val="00334446"/>
    <w:rsid w:val="00384D05"/>
    <w:rsid w:val="003B34DE"/>
    <w:rsid w:val="003E4F07"/>
    <w:rsid w:val="003F2B36"/>
    <w:rsid w:val="00472CFA"/>
    <w:rsid w:val="00543AE7"/>
    <w:rsid w:val="00554A96"/>
    <w:rsid w:val="0056092B"/>
    <w:rsid w:val="005A7EFC"/>
    <w:rsid w:val="005D3961"/>
    <w:rsid w:val="005D6B79"/>
    <w:rsid w:val="005F15EB"/>
    <w:rsid w:val="005F2827"/>
    <w:rsid w:val="006161F9"/>
    <w:rsid w:val="00637FEC"/>
    <w:rsid w:val="006439E2"/>
    <w:rsid w:val="0065719F"/>
    <w:rsid w:val="0066670A"/>
    <w:rsid w:val="006A704B"/>
    <w:rsid w:val="006B2636"/>
    <w:rsid w:val="00706CD0"/>
    <w:rsid w:val="007A2623"/>
    <w:rsid w:val="007B558B"/>
    <w:rsid w:val="00824F51"/>
    <w:rsid w:val="00834462"/>
    <w:rsid w:val="00840483"/>
    <w:rsid w:val="00854A99"/>
    <w:rsid w:val="008C7808"/>
    <w:rsid w:val="008D1F0D"/>
    <w:rsid w:val="009765D0"/>
    <w:rsid w:val="00992F34"/>
    <w:rsid w:val="009D47D5"/>
    <w:rsid w:val="009E0548"/>
    <w:rsid w:val="009E430D"/>
    <w:rsid w:val="00A01AEA"/>
    <w:rsid w:val="00A20435"/>
    <w:rsid w:val="00A25760"/>
    <w:rsid w:val="00A3162F"/>
    <w:rsid w:val="00A376BC"/>
    <w:rsid w:val="00A450E4"/>
    <w:rsid w:val="00A6075C"/>
    <w:rsid w:val="00AA17B3"/>
    <w:rsid w:val="00AB3B01"/>
    <w:rsid w:val="00AF3F3F"/>
    <w:rsid w:val="00B128D2"/>
    <w:rsid w:val="00B52CE8"/>
    <w:rsid w:val="00B637D6"/>
    <w:rsid w:val="00BC2F45"/>
    <w:rsid w:val="00BD29E0"/>
    <w:rsid w:val="00BE13B2"/>
    <w:rsid w:val="00C02C5A"/>
    <w:rsid w:val="00C435FE"/>
    <w:rsid w:val="00C43E31"/>
    <w:rsid w:val="00CE7004"/>
    <w:rsid w:val="00CF187E"/>
    <w:rsid w:val="00DF1472"/>
    <w:rsid w:val="00E01CC2"/>
    <w:rsid w:val="00E56EA1"/>
    <w:rsid w:val="00EF4270"/>
    <w:rsid w:val="00F02911"/>
    <w:rsid w:val="00F80776"/>
    <w:rsid w:val="00FB35A4"/>
    <w:rsid w:val="00FE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BC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A376BC"/>
    <w:rPr>
      <w:sz w:val="18"/>
      <w:szCs w:val="18"/>
    </w:rPr>
  </w:style>
  <w:style w:type="paragraph" w:styleId="a3">
    <w:name w:val="footer"/>
    <w:basedOn w:val="a"/>
    <w:link w:val="Char"/>
    <w:rsid w:val="00A376BC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A376BC"/>
    <w:rPr>
      <w:rFonts w:ascii="Times New Roman" w:eastAsia="仿宋_GB2312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A376BC"/>
  </w:style>
  <w:style w:type="paragraph" w:styleId="a5">
    <w:name w:val="Normal (Web)"/>
    <w:basedOn w:val="a"/>
    <w:uiPriority w:val="99"/>
    <w:semiHidden/>
    <w:unhideWhenUsed/>
    <w:rsid w:val="007B558B"/>
    <w:rPr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AB3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AB3B01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312BC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12BCD"/>
    <w:rPr>
      <w:rFonts w:ascii="Times New Roman" w:eastAsia="仿宋_GB2312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1CECB"/>
                <w:bottom w:val="single" w:sz="4" w:space="0" w:color="D1CECB"/>
                <w:right w:val="single" w:sz="4" w:space="0" w:color="D1CECB"/>
              </w:divBdr>
              <w:divsChild>
                <w:div w:id="173173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4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59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7653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38175743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7093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6657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43697365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8040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8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54509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51369413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7980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92804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26569422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8828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5323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  <w:divsChild>
                <w:div w:id="195108445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7458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7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318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92141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44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1CECB"/>
                <w:bottom w:val="single" w:sz="4" w:space="0" w:color="D1CECB"/>
                <w:right w:val="single" w:sz="4" w:space="0" w:color="D1CECB"/>
              </w:divBdr>
              <w:divsChild>
                <w:div w:id="143728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164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9397488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37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242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8640526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8553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372</Words>
  <Characters>2123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张卫国</dc:creator>
  <cp:lastModifiedBy>Hewlett-Packard Company</cp:lastModifiedBy>
  <cp:revision>21</cp:revision>
  <cp:lastPrinted>2018-04-21T08:19:00Z</cp:lastPrinted>
  <dcterms:created xsi:type="dcterms:W3CDTF">2018-01-02T07:46:00Z</dcterms:created>
  <dcterms:modified xsi:type="dcterms:W3CDTF">2018-04-21T08:19:00Z</dcterms:modified>
</cp:coreProperties>
</file>