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886" w:rsidRDefault="003F2886" w:rsidP="003F2886">
      <w:pPr>
        <w:numPr>
          <w:ins w:id="0" w:author="Microsoft" w:date="2016-05-24T18:08:00Z"/>
        </w:numPr>
        <w:jc w:val="center"/>
        <w:rPr>
          <w:rFonts w:ascii="黑体" w:eastAsia="黑体"/>
          <w:sz w:val="44"/>
          <w:szCs w:val="44"/>
        </w:rPr>
      </w:pPr>
      <w:r>
        <w:rPr>
          <w:rFonts w:ascii="黑体" w:eastAsia="黑体" w:hint="eastAsia"/>
          <w:sz w:val="44"/>
          <w:szCs w:val="44"/>
        </w:rPr>
        <w:t>泸州自贸</w:t>
      </w:r>
      <w:proofErr w:type="gramStart"/>
      <w:r>
        <w:rPr>
          <w:rFonts w:ascii="黑体" w:eastAsia="黑体" w:hint="eastAsia"/>
          <w:sz w:val="44"/>
          <w:szCs w:val="44"/>
        </w:rPr>
        <w:t>区龙驰商务</w:t>
      </w:r>
      <w:proofErr w:type="gramEnd"/>
      <w:r>
        <w:rPr>
          <w:rFonts w:ascii="黑体" w:eastAsia="黑体" w:hint="eastAsia"/>
          <w:sz w:val="44"/>
          <w:szCs w:val="44"/>
        </w:rPr>
        <w:t>秘书服务有限公司</w:t>
      </w:r>
    </w:p>
    <w:p w:rsidR="003F2886" w:rsidRDefault="003F2886" w:rsidP="003F2886">
      <w:pPr>
        <w:jc w:val="center"/>
        <w:rPr>
          <w:rFonts w:ascii="黑体" w:eastAsia="黑体" w:hAnsi="Calibri" w:cs="Times New Roman"/>
          <w:sz w:val="44"/>
          <w:szCs w:val="44"/>
        </w:rPr>
      </w:pPr>
      <w:r>
        <w:rPr>
          <w:rFonts w:ascii="黑体" w:eastAsia="黑体" w:hint="eastAsia"/>
          <w:sz w:val="44"/>
          <w:szCs w:val="44"/>
        </w:rPr>
        <w:t>报名表</w:t>
      </w:r>
    </w:p>
    <w:tbl>
      <w:tblPr>
        <w:tblW w:w="10632" w:type="dxa"/>
        <w:tblInd w:w="-10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701"/>
        <w:gridCol w:w="1276"/>
        <w:gridCol w:w="425"/>
        <w:gridCol w:w="851"/>
        <w:gridCol w:w="850"/>
        <w:gridCol w:w="284"/>
        <w:gridCol w:w="1559"/>
        <w:gridCol w:w="284"/>
        <w:gridCol w:w="1275"/>
        <w:gridCol w:w="174"/>
        <w:gridCol w:w="960"/>
        <w:gridCol w:w="993"/>
      </w:tblGrid>
      <w:tr w:rsidR="00676220" w:rsidTr="00FF1E63">
        <w:trPr>
          <w:cantSplit/>
          <w:trHeight w:val="667"/>
        </w:trPr>
        <w:tc>
          <w:tcPr>
            <w:tcW w:w="1701" w:type="dxa"/>
            <w:tcBorders>
              <w:top w:val="single" w:sz="12" w:space="0" w:color="auto"/>
              <w:bottom w:val="single" w:sz="4" w:space="0" w:color="auto"/>
            </w:tcBorders>
            <w:vAlign w:val="center"/>
          </w:tcPr>
          <w:p w:rsidR="00676220" w:rsidRDefault="00676220" w:rsidP="008F6D84">
            <w:pPr>
              <w:jc w:val="center"/>
              <w:rPr>
                <w:rFonts w:ascii="微软雅黑" w:eastAsia="微软雅黑" w:hAnsi="微软雅黑" w:cs="Times New Roman"/>
                <w:szCs w:val="21"/>
              </w:rPr>
            </w:pPr>
            <w:r>
              <w:rPr>
                <w:rFonts w:ascii="微软雅黑" w:eastAsia="微软雅黑" w:hAnsi="微软雅黑" w:cs="Times New Roman" w:hint="eastAsia"/>
                <w:szCs w:val="21"/>
              </w:rPr>
              <w:t>应聘单位</w:t>
            </w:r>
          </w:p>
        </w:tc>
        <w:tc>
          <w:tcPr>
            <w:tcW w:w="2552" w:type="dxa"/>
            <w:gridSpan w:val="3"/>
            <w:tcBorders>
              <w:top w:val="single" w:sz="12" w:space="0" w:color="auto"/>
              <w:bottom w:val="single" w:sz="4" w:space="0" w:color="auto"/>
            </w:tcBorders>
            <w:vAlign w:val="center"/>
          </w:tcPr>
          <w:p w:rsidR="00676220" w:rsidRDefault="00676220" w:rsidP="008F6D84">
            <w:pPr>
              <w:jc w:val="center"/>
              <w:rPr>
                <w:rFonts w:ascii="微软雅黑" w:eastAsia="微软雅黑" w:hAnsi="微软雅黑" w:cs="Times New Roman"/>
                <w:szCs w:val="21"/>
              </w:rPr>
            </w:pPr>
          </w:p>
        </w:tc>
        <w:tc>
          <w:tcPr>
            <w:tcW w:w="1134" w:type="dxa"/>
            <w:gridSpan w:val="2"/>
            <w:tcBorders>
              <w:top w:val="single" w:sz="12" w:space="0" w:color="auto"/>
              <w:bottom w:val="single" w:sz="4" w:space="0" w:color="auto"/>
            </w:tcBorders>
            <w:vAlign w:val="center"/>
          </w:tcPr>
          <w:p w:rsidR="00676220" w:rsidRDefault="00676220" w:rsidP="008F6D84">
            <w:pPr>
              <w:jc w:val="center"/>
              <w:rPr>
                <w:rFonts w:ascii="微软雅黑" w:eastAsia="微软雅黑" w:hAnsi="微软雅黑" w:cs="Times New Roman"/>
                <w:szCs w:val="21"/>
              </w:rPr>
            </w:pPr>
            <w:r>
              <w:rPr>
                <w:rFonts w:ascii="微软雅黑" w:eastAsia="微软雅黑" w:hAnsi="微软雅黑" w:cs="Times New Roman" w:hint="eastAsia"/>
                <w:szCs w:val="21"/>
              </w:rPr>
              <w:t>应聘岗位</w:t>
            </w:r>
          </w:p>
        </w:tc>
        <w:tc>
          <w:tcPr>
            <w:tcW w:w="3292" w:type="dxa"/>
            <w:gridSpan w:val="4"/>
            <w:tcBorders>
              <w:top w:val="single" w:sz="12" w:space="0" w:color="auto"/>
              <w:bottom w:val="single" w:sz="4" w:space="0" w:color="auto"/>
            </w:tcBorders>
            <w:vAlign w:val="center"/>
          </w:tcPr>
          <w:p w:rsidR="00676220" w:rsidRDefault="00676220" w:rsidP="008F6D84">
            <w:pPr>
              <w:jc w:val="center"/>
              <w:rPr>
                <w:rFonts w:ascii="微软雅黑" w:eastAsia="微软雅黑" w:hAnsi="微软雅黑" w:cs="Times New Roman"/>
                <w:szCs w:val="21"/>
              </w:rPr>
            </w:pPr>
          </w:p>
        </w:tc>
        <w:tc>
          <w:tcPr>
            <w:tcW w:w="1953" w:type="dxa"/>
            <w:gridSpan w:val="2"/>
            <w:vMerge w:val="restart"/>
            <w:tcBorders>
              <w:top w:val="single" w:sz="12" w:space="0" w:color="auto"/>
            </w:tcBorders>
            <w:vAlign w:val="center"/>
          </w:tcPr>
          <w:p w:rsidR="00676220" w:rsidRDefault="00676220" w:rsidP="008F6D84">
            <w:pPr>
              <w:spacing w:line="400" w:lineRule="exact"/>
              <w:jc w:val="center"/>
              <w:rPr>
                <w:rFonts w:ascii="微软雅黑" w:eastAsia="微软雅黑" w:hAnsi="微软雅黑" w:cs="Times New Roman"/>
                <w:b/>
                <w:color w:val="FF0000"/>
                <w:szCs w:val="21"/>
              </w:rPr>
            </w:pPr>
            <w:r>
              <w:rPr>
                <w:rFonts w:ascii="微软雅黑" w:eastAsia="微软雅黑" w:hAnsi="微软雅黑" w:cs="Times New Roman" w:hint="eastAsia"/>
                <w:b/>
                <w:color w:val="FF0000"/>
                <w:szCs w:val="21"/>
              </w:rPr>
              <w:t>相片</w:t>
            </w:r>
          </w:p>
        </w:tc>
      </w:tr>
      <w:tr w:rsidR="00C07C49" w:rsidTr="00C07C49">
        <w:trPr>
          <w:cantSplit/>
          <w:trHeight w:val="667"/>
        </w:trPr>
        <w:tc>
          <w:tcPr>
            <w:tcW w:w="1701" w:type="dxa"/>
            <w:tcBorders>
              <w:top w:val="single" w:sz="4" w:space="0" w:color="auto"/>
              <w:bottom w:val="single" w:sz="6" w:space="0" w:color="auto"/>
            </w:tcBorders>
            <w:vAlign w:val="center"/>
          </w:tcPr>
          <w:p w:rsidR="00C07C49" w:rsidRDefault="00C07C49" w:rsidP="008F6D84">
            <w:pPr>
              <w:numPr>
                <w:ins w:id="1"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姓</w:t>
            </w:r>
            <w:r>
              <w:rPr>
                <w:rFonts w:ascii="微软雅黑" w:eastAsia="微软雅黑" w:hAnsi="微软雅黑" w:cs="Times New Roman"/>
                <w:szCs w:val="21"/>
              </w:rPr>
              <w:t xml:space="preserve">  </w:t>
            </w:r>
            <w:r>
              <w:rPr>
                <w:rFonts w:ascii="微软雅黑" w:eastAsia="微软雅黑" w:hAnsi="微软雅黑" w:cs="Times New Roman" w:hint="eastAsia"/>
                <w:szCs w:val="21"/>
              </w:rPr>
              <w:t>名</w:t>
            </w:r>
          </w:p>
        </w:tc>
        <w:tc>
          <w:tcPr>
            <w:tcW w:w="1276" w:type="dxa"/>
            <w:tcBorders>
              <w:top w:val="single" w:sz="4" w:space="0" w:color="auto"/>
              <w:bottom w:val="single" w:sz="6" w:space="0" w:color="auto"/>
            </w:tcBorders>
            <w:vAlign w:val="center"/>
          </w:tcPr>
          <w:p w:rsidR="00C07C49" w:rsidRDefault="00C07C49" w:rsidP="008F6D84">
            <w:pPr>
              <w:numPr>
                <w:ins w:id="2" w:author="Microsoft" w:date="2016-05-24T18:06:00Z"/>
              </w:numPr>
              <w:jc w:val="center"/>
              <w:rPr>
                <w:rFonts w:ascii="微软雅黑" w:eastAsia="微软雅黑" w:hAnsi="微软雅黑" w:cs="Times New Roman"/>
                <w:szCs w:val="21"/>
              </w:rPr>
            </w:pPr>
          </w:p>
        </w:tc>
        <w:tc>
          <w:tcPr>
            <w:tcW w:w="1276" w:type="dxa"/>
            <w:gridSpan w:val="2"/>
            <w:tcBorders>
              <w:top w:val="single" w:sz="4" w:space="0" w:color="auto"/>
              <w:bottom w:val="single" w:sz="6" w:space="0" w:color="auto"/>
            </w:tcBorders>
            <w:vAlign w:val="center"/>
          </w:tcPr>
          <w:p w:rsidR="00C07C49" w:rsidRDefault="00C07C49" w:rsidP="008F6D84">
            <w:pPr>
              <w:numPr>
                <w:ins w:id="3"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性</w:t>
            </w:r>
            <w:r>
              <w:rPr>
                <w:rFonts w:ascii="微软雅黑" w:eastAsia="微软雅黑" w:hAnsi="微软雅黑" w:cs="Times New Roman"/>
                <w:szCs w:val="21"/>
              </w:rPr>
              <w:t xml:space="preserve">  </w:t>
            </w:r>
            <w:r>
              <w:rPr>
                <w:rFonts w:ascii="微软雅黑" w:eastAsia="微软雅黑" w:hAnsi="微软雅黑" w:cs="Times New Roman" w:hint="eastAsia"/>
                <w:szCs w:val="21"/>
              </w:rPr>
              <w:t>别</w:t>
            </w:r>
          </w:p>
        </w:tc>
        <w:tc>
          <w:tcPr>
            <w:tcW w:w="1134" w:type="dxa"/>
            <w:gridSpan w:val="2"/>
            <w:tcBorders>
              <w:top w:val="single" w:sz="4" w:space="0" w:color="auto"/>
              <w:bottom w:val="single" w:sz="6" w:space="0" w:color="auto"/>
            </w:tcBorders>
            <w:vAlign w:val="center"/>
          </w:tcPr>
          <w:p w:rsidR="00C07C49" w:rsidRDefault="00C07C49" w:rsidP="008F6D84">
            <w:pPr>
              <w:numPr>
                <w:ins w:id="4" w:author="Microsoft" w:date="2016-05-24T18:06:00Z"/>
              </w:numPr>
              <w:jc w:val="center"/>
              <w:rPr>
                <w:rFonts w:ascii="微软雅黑" w:eastAsia="微软雅黑" w:hAnsi="微软雅黑" w:cs="Times New Roman"/>
                <w:szCs w:val="21"/>
              </w:rPr>
            </w:pPr>
          </w:p>
        </w:tc>
        <w:tc>
          <w:tcPr>
            <w:tcW w:w="1559" w:type="dxa"/>
            <w:tcBorders>
              <w:top w:val="single" w:sz="4" w:space="0" w:color="auto"/>
              <w:bottom w:val="single" w:sz="6" w:space="0" w:color="auto"/>
            </w:tcBorders>
            <w:vAlign w:val="center"/>
          </w:tcPr>
          <w:p w:rsidR="00C07C49" w:rsidRDefault="00C07C49" w:rsidP="008F6D84">
            <w:pPr>
              <w:numPr>
                <w:ins w:id="5"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出生日期</w:t>
            </w:r>
          </w:p>
        </w:tc>
        <w:tc>
          <w:tcPr>
            <w:tcW w:w="1733" w:type="dxa"/>
            <w:gridSpan w:val="3"/>
            <w:tcBorders>
              <w:top w:val="single" w:sz="4" w:space="0" w:color="auto"/>
              <w:bottom w:val="single" w:sz="6" w:space="0" w:color="auto"/>
            </w:tcBorders>
            <w:vAlign w:val="center"/>
          </w:tcPr>
          <w:p w:rsidR="00C07C49" w:rsidRDefault="00C07C49" w:rsidP="008F6D84">
            <w:pPr>
              <w:numPr>
                <w:ins w:id="6" w:author="Microsoft" w:date="2016-05-24T18:06:00Z"/>
              </w:numPr>
              <w:jc w:val="center"/>
              <w:rPr>
                <w:rFonts w:ascii="微软雅黑" w:eastAsia="微软雅黑" w:hAnsi="微软雅黑" w:cs="Times New Roman"/>
                <w:szCs w:val="21"/>
              </w:rPr>
            </w:pPr>
          </w:p>
        </w:tc>
        <w:tc>
          <w:tcPr>
            <w:tcW w:w="1953" w:type="dxa"/>
            <w:gridSpan w:val="2"/>
            <w:vMerge/>
            <w:vAlign w:val="center"/>
          </w:tcPr>
          <w:p w:rsidR="00C07C49" w:rsidRDefault="00C07C49" w:rsidP="008F6D84">
            <w:pPr>
              <w:numPr>
                <w:ins w:id="7" w:author="Microsoft" w:date="2016-05-24T18:06:00Z"/>
              </w:numPr>
              <w:spacing w:line="400" w:lineRule="exact"/>
              <w:jc w:val="center"/>
              <w:rPr>
                <w:rFonts w:ascii="微软雅黑" w:eastAsia="微软雅黑" w:hAnsi="微软雅黑" w:cs="Times New Roman"/>
                <w:b/>
                <w:color w:val="FF0000"/>
                <w:szCs w:val="21"/>
              </w:rPr>
            </w:pPr>
          </w:p>
        </w:tc>
      </w:tr>
      <w:tr w:rsidR="00C07C49" w:rsidTr="00C07C49">
        <w:trPr>
          <w:cantSplit/>
          <w:trHeight w:val="691"/>
        </w:trPr>
        <w:tc>
          <w:tcPr>
            <w:tcW w:w="1701" w:type="dxa"/>
            <w:tcBorders>
              <w:top w:val="single" w:sz="6" w:space="0" w:color="auto"/>
            </w:tcBorders>
            <w:vAlign w:val="center"/>
          </w:tcPr>
          <w:p w:rsidR="00C07C49" w:rsidRDefault="00C07C49" w:rsidP="008F6D84">
            <w:pPr>
              <w:numPr>
                <w:ins w:id="8"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户籍所在地</w:t>
            </w:r>
          </w:p>
        </w:tc>
        <w:tc>
          <w:tcPr>
            <w:tcW w:w="1276" w:type="dxa"/>
            <w:tcBorders>
              <w:top w:val="single" w:sz="6" w:space="0" w:color="auto"/>
            </w:tcBorders>
            <w:vAlign w:val="center"/>
          </w:tcPr>
          <w:p w:rsidR="00C07C49" w:rsidRDefault="00C07C49" w:rsidP="008F6D84">
            <w:pPr>
              <w:numPr>
                <w:ins w:id="9" w:author="Microsoft" w:date="2016-05-24T18:06:00Z"/>
              </w:numPr>
              <w:jc w:val="center"/>
              <w:rPr>
                <w:rFonts w:ascii="微软雅黑" w:eastAsia="微软雅黑" w:hAnsi="微软雅黑" w:cs="Times New Roman"/>
                <w:szCs w:val="21"/>
              </w:rPr>
            </w:pPr>
          </w:p>
        </w:tc>
        <w:tc>
          <w:tcPr>
            <w:tcW w:w="1276" w:type="dxa"/>
            <w:gridSpan w:val="2"/>
            <w:tcBorders>
              <w:top w:val="single" w:sz="6" w:space="0" w:color="auto"/>
            </w:tcBorders>
            <w:vAlign w:val="center"/>
          </w:tcPr>
          <w:p w:rsidR="00C07C49" w:rsidRDefault="00C07C49" w:rsidP="008F6D84">
            <w:pPr>
              <w:numPr>
                <w:ins w:id="10"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民</w:t>
            </w:r>
            <w:r>
              <w:rPr>
                <w:rFonts w:ascii="微软雅黑" w:eastAsia="微软雅黑" w:hAnsi="微软雅黑" w:cs="Times New Roman"/>
                <w:szCs w:val="21"/>
              </w:rPr>
              <w:t xml:space="preserve">  </w:t>
            </w:r>
            <w:r>
              <w:rPr>
                <w:rFonts w:ascii="微软雅黑" w:eastAsia="微软雅黑" w:hAnsi="微软雅黑" w:cs="Times New Roman" w:hint="eastAsia"/>
                <w:szCs w:val="21"/>
              </w:rPr>
              <w:t>族</w:t>
            </w:r>
          </w:p>
        </w:tc>
        <w:tc>
          <w:tcPr>
            <w:tcW w:w="1134" w:type="dxa"/>
            <w:gridSpan w:val="2"/>
            <w:tcBorders>
              <w:top w:val="single" w:sz="6" w:space="0" w:color="auto"/>
            </w:tcBorders>
            <w:vAlign w:val="center"/>
          </w:tcPr>
          <w:p w:rsidR="00C07C49" w:rsidRDefault="00C07C49" w:rsidP="008F6D84">
            <w:pPr>
              <w:numPr>
                <w:ins w:id="11" w:author="Microsoft" w:date="2016-05-24T18:06:00Z"/>
              </w:numPr>
              <w:jc w:val="center"/>
              <w:rPr>
                <w:rFonts w:ascii="微软雅黑" w:eastAsia="微软雅黑" w:hAnsi="微软雅黑" w:cs="Times New Roman"/>
                <w:szCs w:val="21"/>
              </w:rPr>
            </w:pPr>
          </w:p>
        </w:tc>
        <w:tc>
          <w:tcPr>
            <w:tcW w:w="1559" w:type="dxa"/>
            <w:tcBorders>
              <w:top w:val="single" w:sz="6" w:space="0" w:color="auto"/>
            </w:tcBorders>
            <w:vAlign w:val="center"/>
          </w:tcPr>
          <w:p w:rsidR="00C07C49" w:rsidRDefault="00C07C49" w:rsidP="008F6D84">
            <w:pPr>
              <w:numPr>
                <w:ins w:id="12"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最高学历</w:t>
            </w:r>
          </w:p>
        </w:tc>
        <w:tc>
          <w:tcPr>
            <w:tcW w:w="1733" w:type="dxa"/>
            <w:gridSpan w:val="3"/>
            <w:tcBorders>
              <w:top w:val="single" w:sz="6" w:space="0" w:color="auto"/>
            </w:tcBorders>
            <w:vAlign w:val="center"/>
          </w:tcPr>
          <w:p w:rsidR="00C07C49" w:rsidRDefault="00C07C49" w:rsidP="008F6D84">
            <w:pPr>
              <w:numPr>
                <w:ins w:id="13" w:author="Microsoft" w:date="2016-05-24T18:06:00Z"/>
              </w:numPr>
              <w:jc w:val="center"/>
              <w:rPr>
                <w:rFonts w:ascii="微软雅黑" w:eastAsia="微软雅黑" w:hAnsi="微软雅黑" w:cs="Times New Roman"/>
                <w:szCs w:val="21"/>
              </w:rPr>
            </w:pPr>
          </w:p>
        </w:tc>
        <w:tc>
          <w:tcPr>
            <w:tcW w:w="1953" w:type="dxa"/>
            <w:gridSpan w:val="2"/>
            <w:vMerge/>
            <w:vAlign w:val="center"/>
          </w:tcPr>
          <w:p w:rsidR="00C07C49" w:rsidRDefault="00C07C49" w:rsidP="008F6D84">
            <w:pPr>
              <w:numPr>
                <w:ins w:id="14" w:author="Microsoft" w:date="2016-05-24T18:06:00Z"/>
              </w:numPr>
              <w:jc w:val="center"/>
              <w:rPr>
                <w:rFonts w:ascii="微软雅黑" w:eastAsia="微软雅黑" w:hAnsi="微软雅黑" w:cs="Times New Roman"/>
                <w:szCs w:val="21"/>
              </w:rPr>
            </w:pPr>
          </w:p>
        </w:tc>
      </w:tr>
      <w:tr w:rsidR="00C07C49" w:rsidTr="008F6D84">
        <w:trPr>
          <w:cantSplit/>
          <w:trHeight w:val="559"/>
        </w:trPr>
        <w:tc>
          <w:tcPr>
            <w:tcW w:w="1701" w:type="dxa"/>
            <w:vAlign w:val="center"/>
          </w:tcPr>
          <w:p w:rsidR="00C07C49" w:rsidRDefault="00C07C49" w:rsidP="008F6D84">
            <w:pPr>
              <w:numPr>
                <w:ins w:id="15"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政治面貌</w:t>
            </w:r>
          </w:p>
        </w:tc>
        <w:tc>
          <w:tcPr>
            <w:tcW w:w="1276" w:type="dxa"/>
            <w:vAlign w:val="center"/>
          </w:tcPr>
          <w:p w:rsidR="00C07C49" w:rsidRDefault="00C07C49" w:rsidP="008F6D84">
            <w:pPr>
              <w:numPr>
                <w:ins w:id="16" w:author="Microsoft" w:date="2016-05-24T18:06:00Z"/>
              </w:numPr>
              <w:jc w:val="center"/>
              <w:rPr>
                <w:rFonts w:ascii="微软雅黑" w:eastAsia="微软雅黑" w:hAnsi="微软雅黑" w:cs="Times New Roman"/>
                <w:szCs w:val="21"/>
              </w:rPr>
            </w:pPr>
          </w:p>
        </w:tc>
        <w:tc>
          <w:tcPr>
            <w:tcW w:w="1276" w:type="dxa"/>
            <w:gridSpan w:val="2"/>
            <w:vAlign w:val="center"/>
          </w:tcPr>
          <w:p w:rsidR="00C07C49" w:rsidRDefault="00C07C49" w:rsidP="008F6D84">
            <w:pPr>
              <w:numPr>
                <w:ins w:id="17" w:author="Microsoft" w:date="2016-05-24T18:06:00Z"/>
              </w:numPr>
              <w:rPr>
                <w:rFonts w:ascii="微软雅黑" w:eastAsia="微软雅黑" w:hAnsi="微软雅黑" w:cs="Times New Roman"/>
                <w:szCs w:val="21"/>
              </w:rPr>
            </w:pPr>
            <w:r>
              <w:rPr>
                <w:rFonts w:ascii="微软雅黑" w:eastAsia="微软雅黑" w:hAnsi="微软雅黑" w:cs="Times New Roman" w:hint="eastAsia"/>
                <w:szCs w:val="21"/>
              </w:rPr>
              <w:t>入党时间</w:t>
            </w:r>
          </w:p>
        </w:tc>
        <w:tc>
          <w:tcPr>
            <w:tcW w:w="1134" w:type="dxa"/>
            <w:gridSpan w:val="2"/>
            <w:vAlign w:val="center"/>
          </w:tcPr>
          <w:p w:rsidR="00C07C49" w:rsidRDefault="00C07C49" w:rsidP="008F6D84">
            <w:pPr>
              <w:numPr>
                <w:ins w:id="18" w:author="Microsoft" w:date="2016-05-24T18:06:00Z"/>
              </w:numPr>
              <w:jc w:val="center"/>
              <w:rPr>
                <w:rFonts w:ascii="微软雅黑" w:eastAsia="微软雅黑" w:hAnsi="微软雅黑" w:cs="Times New Roman"/>
                <w:szCs w:val="21"/>
              </w:rPr>
            </w:pPr>
          </w:p>
        </w:tc>
        <w:tc>
          <w:tcPr>
            <w:tcW w:w="1559" w:type="dxa"/>
            <w:vAlign w:val="center"/>
          </w:tcPr>
          <w:p w:rsidR="00C07C49" w:rsidRDefault="00C07C49" w:rsidP="008F6D84">
            <w:pPr>
              <w:numPr>
                <w:ins w:id="19"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参加工作时间</w:t>
            </w:r>
          </w:p>
        </w:tc>
        <w:tc>
          <w:tcPr>
            <w:tcW w:w="1733" w:type="dxa"/>
            <w:gridSpan w:val="3"/>
            <w:vAlign w:val="center"/>
          </w:tcPr>
          <w:p w:rsidR="00C07C49" w:rsidRDefault="00C07C49" w:rsidP="008F6D84">
            <w:pPr>
              <w:numPr>
                <w:ins w:id="20" w:author="Microsoft" w:date="2016-05-24T18:06:00Z"/>
              </w:numPr>
              <w:rPr>
                <w:rFonts w:ascii="微软雅黑" w:eastAsia="微软雅黑" w:hAnsi="微软雅黑" w:cs="Times New Roman"/>
                <w:szCs w:val="21"/>
              </w:rPr>
            </w:pPr>
          </w:p>
        </w:tc>
        <w:tc>
          <w:tcPr>
            <w:tcW w:w="1953" w:type="dxa"/>
            <w:gridSpan w:val="2"/>
            <w:vMerge/>
            <w:vAlign w:val="center"/>
          </w:tcPr>
          <w:p w:rsidR="00C07C49" w:rsidRDefault="00C07C49" w:rsidP="008F6D84">
            <w:pPr>
              <w:numPr>
                <w:ins w:id="21" w:author="Microsoft" w:date="2016-05-24T18:06:00Z"/>
              </w:numPr>
              <w:jc w:val="center"/>
              <w:rPr>
                <w:rFonts w:ascii="微软雅黑" w:eastAsia="微软雅黑" w:hAnsi="微软雅黑" w:cs="Times New Roman"/>
                <w:szCs w:val="21"/>
              </w:rPr>
            </w:pPr>
          </w:p>
        </w:tc>
      </w:tr>
      <w:tr w:rsidR="00B34782" w:rsidTr="00C07C49">
        <w:trPr>
          <w:cantSplit/>
          <w:trHeight w:val="538"/>
        </w:trPr>
        <w:tc>
          <w:tcPr>
            <w:tcW w:w="1701" w:type="dxa"/>
            <w:vAlign w:val="center"/>
          </w:tcPr>
          <w:p w:rsidR="00B34782" w:rsidRDefault="00676220" w:rsidP="00676220">
            <w:pPr>
              <w:spacing w:line="400" w:lineRule="exact"/>
              <w:jc w:val="center"/>
              <w:rPr>
                <w:rFonts w:ascii="微软雅黑" w:eastAsia="微软雅黑" w:hAnsi="微软雅黑" w:cs="Times New Roman"/>
                <w:szCs w:val="21"/>
              </w:rPr>
            </w:pPr>
            <w:r w:rsidRPr="00676220">
              <w:rPr>
                <w:rFonts w:ascii="微软雅黑" w:eastAsia="微软雅黑" w:hAnsi="微软雅黑" w:cs="Times New Roman" w:hint="eastAsia"/>
                <w:szCs w:val="21"/>
              </w:rPr>
              <w:t>是否愿意服从调岗</w:t>
            </w:r>
          </w:p>
        </w:tc>
        <w:tc>
          <w:tcPr>
            <w:tcW w:w="1276" w:type="dxa"/>
            <w:vAlign w:val="center"/>
          </w:tcPr>
          <w:p w:rsidR="00676220" w:rsidRDefault="00676220" w:rsidP="008F6D84">
            <w:pPr>
              <w:jc w:val="center"/>
              <w:rPr>
                <w:rFonts w:ascii="宋体" w:eastAsia="宋体" w:hAnsi="宋体" w:cs="Times New Roman"/>
                <w:sz w:val="20"/>
                <w:szCs w:val="20"/>
              </w:rPr>
            </w:pPr>
            <w:r>
              <w:rPr>
                <w:rFonts w:ascii="宋体" w:eastAsia="宋体" w:hAnsi="宋体" w:cs="Times New Roman" w:hint="eastAsia"/>
                <w:sz w:val="20"/>
                <w:szCs w:val="20"/>
              </w:rPr>
              <w:t xml:space="preserve">□是 </w:t>
            </w:r>
          </w:p>
          <w:p w:rsidR="00B34782" w:rsidRDefault="00676220" w:rsidP="00676220">
            <w:pPr>
              <w:jc w:val="center"/>
              <w:rPr>
                <w:rFonts w:ascii="微软雅黑" w:eastAsia="微软雅黑" w:hAnsi="微软雅黑" w:cs="Times New Roman"/>
                <w:szCs w:val="21"/>
              </w:rPr>
            </w:pPr>
            <w:r>
              <w:rPr>
                <w:rFonts w:ascii="宋体" w:eastAsia="宋体" w:hAnsi="宋体" w:cs="Times New Roman" w:hint="eastAsia"/>
                <w:sz w:val="20"/>
                <w:szCs w:val="20"/>
              </w:rPr>
              <w:t>□否</w:t>
            </w:r>
          </w:p>
        </w:tc>
        <w:tc>
          <w:tcPr>
            <w:tcW w:w="1276" w:type="dxa"/>
            <w:gridSpan w:val="2"/>
            <w:vAlign w:val="center"/>
          </w:tcPr>
          <w:p w:rsidR="00B34782" w:rsidRDefault="00B34782" w:rsidP="008F6D84">
            <w:pPr>
              <w:jc w:val="center"/>
              <w:rPr>
                <w:rFonts w:ascii="微软雅黑" w:eastAsia="微软雅黑" w:hAnsi="微软雅黑" w:cs="Times New Roman"/>
                <w:szCs w:val="21"/>
              </w:rPr>
            </w:pPr>
            <w:r>
              <w:rPr>
                <w:rFonts w:ascii="微软雅黑" w:eastAsia="微软雅黑" w:hAnsi="微软雅黑" w:cs="Times New Roman" w:hint="eastAsia"/>
                <w:szCs w:val="21"/>
              </w:rPr>
              <w:t>婚姻状况</w:t>
            </w:r>
          </w:p>
        </w:tc>
        <w:tc>
          <w:tcPr>
            <w:tcW w:w="1134" w:type="dxa"/>
            <w:gridSpan w:val="2"/>
            <w:vAlign w:val="center"/>
          </w:tcPr>
          <w:p w:rsidR="00B34782" w:rsidRDefault="00B34782" w:rsidP="008F6D84">
            <w:pPr>
              <w:jc w:val="center"/>
              <w:rPr>
                <w:rFonts w:ascii="微软雅黑" w:eastAsia="微软雅黑" w:hAnsi="微软雅黑" w:cs="Times New Roman"/>
                <w:szCs w:val="21"/>
              </w:rPr>
            </w:pPr>
          </w:p>
        </w:tc>
        <w:tc>
          <w:tcPr>
            <w:tcW w:w="1559" w:type="dxa"/>
            <w:vAlign w:val="center"/>
          </w:tcPr>
          <w:p w:rsidR="00B34782" w:rsidRDefault="00B34782" w:rsidP="008F6D84">
            <w:pPr>
              <w:jc w:val="center"/>
              <w:rPr>
                <w:rFonts w:ascii="微软雅黑" w:eastAsia="微软雅黑" w:hAnsi="微软雅黑" w:cs="Times New Roman"/>
                <w:szCs w:val="21"/>
              </w:rPr>
            </w:pPr>
            <w:r>
              <w:rPr>
                <w:rFonts w:ascii="微软雅黑" w:eastAsia="微软雅黑" w:hAnsi="微软雅黑" w:cs="Times New Roman" w:hint="eastAsia"/>
                <w:szCs w:val="21"/>
              </w:rPr>
              <w:t>工作状态</w:t>
            </w:r>
          </w:p>
        </w:tc>
        <w:tc>
          <w:tcPr>
            <w:tcW w:w="3686" w:type="dxa"/>
            <w:gridSpan w:val="5"/>
            <w:vAlign w:val="center"/>
          </w:tcPr>
          <w:p w:rsidR="00B34782" w:rsidRPr="00C07C49" w:rsidRDefault="00C07C49" w:rsidP="00B34782">
            <w:pPr>
              <w:rPr>
                <w:rFonts w:ascii="宋体" w:eastAsia="宋体" w:hAnsi="Calibri" w:cs="Times New Roman"/>
                <w:sz w:val="20"/>
                <w:szCs w:val="20"/>
              </w:rPr>
            </w:pPr>
            <w:r>
              <w:rPr>
                <w:rFonts w:ascii="宋体" w:eastAsia="宋体" w:hAnsi="宋体" w:cs="Times New Roman" w:hint="eastAsia"/>
                <w:sz w:val="20"/>
                <w:szCs w:val="20"/>
              </w:rPr>
              <w:t>□</w:t>
            </w:r>
            <w:r w:rsidR="00B34782">
              <w:rPr>
                <w:rFonts w:ascii="宋体" w:eastAsia="宋体" w:hAnsi="宋体" w:cs="Times New Roman" w:hint="eastAsia"/>
                <w:sz w:val="20"/>
                <w:szCs w:val="20"/>
              </w:rPr>
              <w:t>在职</w:t>
            </w:r>
            <w:r w:rsidR="00B34782">
              <w:rPr>
                <w:rFonts w:ascii="宋体" w:eastAsia="宋体" w:hAnsi="宋体" w:cs="Times New Roman"/>
                <w:sz w:val="20"/>
                <w:szCs w:val="20"/>
              </w:rPr>
              <w:t xml:space="preserve"> </w:t>
            </w:r>
            <w:r>
              <w:rPr>
                <w:rFonts w:ascii="宋体" w:eastAsia="宋体" w:hAnsi="宋体" w:cs="Times New Roman" w:hint="eastAsia"/>
                <w:sz w:val="20"/>
                <w:szCs w:val="20"/>
              </w:rPr>
              <w:t xml:space="preserve"> </w:t>
            </w:r>
            <w:r w:rsidR="00B34782">
              <w:rPr>
                <w:rFonts w:ascii="宋体" w:eastAsia="宋体" w:hAnsi="宋体" w:cs="Times New Roman" w:hint="eastAsia"/>
                <w:sz w:val="20"/>
                <w:szCs w:val="20"/>
              </w:rPr>
              <w:t>□待业</w:t>
            </w:r>
            <w:r>
              <w:rPr>
                <w:rFonts w:ascii="宋体" w:eastAsia="宋体" w:hAnsi="宋体" w:cs="Times New Roman" w:hint="eastAsia"/>
                <w:sz w:val="20"/>
                <w:szCs w:val="20"/>
              </w:rPr>
              <w:t xml:space="preserve">   □</w:t>
            </w:r>
            <w:r w:rsidR="00B34782">
              <w:rPr>
                <w:rFonts w:ascii="宋体" w:eastAsia="宋体" w:hAnsi="宋体" w:cs="Times New Roman" w:hint="eastAsia"/>
                <w:sz w:val="20"/>
                <w:szCs w:val="20"/>
              </w:rPr>
              <w:t>其他</w:t>
            </w:r>
            <w:r w:rsidR="00B34782">
              <w:rPr>
                <w:rFonts w:ascii="宋体" w:eastAsia="宋体" w:hAnsi="宋体" w:cs="Times New Roman"/>
                <w:sz w:val="20"/>
                <w:szCs w:val="20"/>
              </w:rPr>
              <w:t>_________</w:t>
            </w:r>
          </w:p>
        </w:tc>
      </w:tr>
      <w:tr w:rsidR="003F2886" w:rsidTr="008F6D84">
        <w:trPr>
          <w:cantSplit/>
          <w:trHeight w:val="533"/>
        </w:trPr>
        <w:tc>
          <w:tcPr>
            <w:tcW w:w="1701" w:type="dxa"/>
            <w:vAlign w:val="center"/>
          </w:tcPr>
          <w:p w:rsidR="003F2886" w:rsidRDefault="003F2886" w:rsidP="008F6D84">
            <w:pPr>
              <w:numPr>
                <w:ins w:id="22"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身份证号码</w:t>
            </w:r>
          </w:p>
        </w:tc>
        <w:tc>
          <w:tcPr>
            <w:tcW w:w="3686" w:type="dxa"/>
            <w:gridSpan w:val="5"/>
            <w:vAlign w:val="center"/>
          </w:tcPr>
          <w:p w:rsidR="003F2886" w:rsidRDefault="003F2886" w:rsidP="008F6D84">
            <w:pPr>
              <w:numPr>
                <w:ins w:id="23" w:author="Microsoft" w:date="2016-05-24T18:06:00Z"/>
              </w:numPr>
              <w:jc w:val="center"/>
              <w:rPr>
                <w:rFonts w:ascii="微软雅黑" w:eastAsia="微软雅黑" w:hAnsi="微软雅黑" w:cs="Times New Roman"/>
                <w:szCs w:val="21"/>
              </w:rPr>
            </w:pPr>
          </w:p>
        </w:tc>
        <w:tc>
          <w:tcPr>
            <w:tcW w:w="1559" w:type="dxa"/>
            <w:vAlign w:val="center"/>
          </w:tcPr>
          <w:p w:rsidR="003F2886" w:rsidRDefault="003F2886" w:rsidP="008F6D84">
            <w:pPr>
              <w:numPr>
                <w:ins w:id="24"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联系电话</w:t>
            </w:r>
          </w:p>
        </w:tc>
        <w:tc>
          <w:tcPr>
            <w:tcW w:w="3686" w:type="dxa"/>
            <w:gridSpan w:val="5"/>
            <w:vAlign w:val="center"/>
          </w:tcPr>
          <w:p w:rsidR="003F2886" w:rsidRDefault="003F2886" w:rsidP="008F6D84">
            <w:pPr>
              <w:numPr>
                <w:ins w:id="25" w:author="Microsoft" w:date="2016-05-24T18:06:00Z"/>
              </w:numPr>
              <w:jc w:val="center"/>
              <w:rPr>
                <w:rFonts w:ascii="微软雅黑" w:eastAsia="微软雅黑" w:hAnsi="微软雅黑" w:cs="Times New Roman"/>
                <w:szCs w:val="21"/>
              </w:rPr>
            </w:pPr>
          </w:p>
        </w:tc>
      </w:tr>
      <w:tr w:rsidR="003F2886" w:rsidTr="008F6D84">
        <w:trPr>
          <w:cantSplit/>
          <w:trHeight w:val="533"/>
        </w:trPr>
        <w:tc>
          <w:tcPr>
            <w:tcW w:w="1701" w:type="dxa"/>
            <w:vAlign w:val="center"/>
          </w:tcPr>
          <w:p w:rsidR="003F2886" w:rsidRDefault="003F2886" w:rsidP="008F6D84">
            <w:pPr>
              <w:jc w:val="center"/>
              <w:rPr>
                <w:rFonts w:ascii="微软雅黑" w:eastAsia="微软雅黑" w:hAnsi="微软雅黑" w:cs="Times New Roman"/>
                <w:szCs w:val="21"/>
              </w:rPr>
            </w:pPr>
            <w:r>
              <w:rPr>
                <w:rFonts w:ascii="微软雅黑" w:eastAsia="微软雅黑" w:hAnsi="微软雅黑" w:cs="Times New Roman" w:hint="eastAsia"/>
                <w:szCs w:val="21"/>
              </w:rPr>
              <w:t>家庭住址</w:t>
            </w:r>
          </w:p>
        </w:tc>
        <w:tc>
          <w:tcPr>
            <w:tcW w:w="8931" w:type="dxa"/>
            <w:gridSpan w:val="11"/>
            <w:vAlign w:val="center"/>
          </w:tcPr>
          <w:p w:rsidR="003F2886" w:rsidRDefault="003F2886" w:rsidP="008F6D84">
            <w:pPr>
              <w:rPr>
                <w:rFonts w:ascii="微软雅黑" w:eastAsia="微软雅黑" w:hAnsi="微软雅黑" w:cs="Times New Roman"/>
                <w:szCs w:val="21"/>
              </w:rPr>
            </w:pPr>
          </w:p>
        </w:tc>
      </w:tr>
      <w:tr w:rsidR="003F2886" w:rsidTr="008F6D84">
        <w:trPr>
          <w:cantSplit/>
          <w:trHeight w:val="571"/>
        </w:trPr>
        <w:tc>
          <w:tcPr>
            <w:tcW w:w="1701" w:type="dxa"/>
            <w:vAlign w:val="center"/>
          </w:tcPr>
          <w:p w:rsidR="003F2886" w:rsidRDefault="003F2886" w:rsidP="008F6D84">
            <w:pPr>
              <w:numPr>
                <w:ins w:id="26"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有何特长</w:t>
            </w:r>
          </w:p>
        </w:tc>
        <w:tc>
          <w:tcPr>
            <w:tcW w:w="8931" w:type="dxa"/>
            <w:gridSpan w:val="11"/>
            <w:vAlign w:val="center"/>
          </w:tcPr>
          <w:p w:rsidR="003F2886" w:rsidRDefault="003F2886" w:rsidP="008F6D84">
            <w:pPr>
              <w:numPr>
                <w:ins w:id="27" w:author="Microsoft" w:date="2016-05-24T18:06:00Z"/>
              </w:numPr>
              <w:jc w:val="center"/>
              <w:rPr>
                <w:rFonts w:ascii="微软雅黑" w:eastAsia="微软雅黑" w:hAnsi="微软雅黑" w:cs="Times New Roman"/>
                <w:szCs w:val="21"/>
              </w:rPr>
            </w:pPr>
          </w:p>
        </w:tc>
      </w:tr>
      <w:tr w:rsidR="003F2886" w:rsidTr="008F6D84">
        <w:trPr>
          <w:cantSplit/>
          <w:trHeight w:val="529"/>
        </w:trPr>
        <w:tc>
          <w:tcPr>
            <w:tcW w:w="1701" w:type="dxa"/>
            <w:vMerge w:val="restart"/>
            <w:vAlign w:val="center"/>
          </w:tcPr>
          <w:p w:rsidR="003F2886" w:rsidRDefault="003F2886" w:rsidP="008F6D84">
            <w:pPr>
              <w:spacing w:line="240" w:lineRule="exact"/>
              <w:jc w:val="center"/>
              <w:rPr>
                <w:rFonts w:ascii="微软雅黑" w:eastAsia="微软雅黑" w:hAnsi="微软雅黑" w:cs="Times New Roman"/>
                <w:b/>
                <w:szCs w:val="21"/>
              </w:rPr>
            </w:pPr>
            <w:r>
              <w:rPr>
                <w:rFonts w:ascii="微软雅黑" w:eastAsia="微软雅黑" w:hAnsi="微软雅黑" w:cs="Times New Roman" w:hint="eastAsia"/>
                <w:b/>
                <w:szCs w:val="21"/>
              </w:rPr>
              <w:t>学习经历</w:t>
            </w:r>
          </w:p>
          <w:p w:rsidR="003F2886" w:rsidRDefault="003F2886" w:rsidP="008F6D84">
            <w:pPr>
              <w:spacing w:line="240" w:lineRule="exact"/>
              <w:jc w:val="center"/>
              <w:rPr>
                <w:rFonts w:ascii="微软雅黑" w:eastAsia="微软雅黑" w:hAnsi="微软雅黑" w:cs="Times New Roman"/>
                <w:szCs w:val="21"/>
              </w:rPr>
            </w:pPr>
            <w:r>
              <w:rPr>
                <w:rFonts w:ascii="微软雅黑" w:eastAsia="微软雅黑" w:hAnsi="微软雅黑" w:cs="Times New Roman" w:hint="eastAsia"/>
                <w:szCs w:val="21"/>
              </w:rPr>
              <w:t>（从最近、最高学历起）</w:t>
            </w:r>
          </w:p>
        </w:tc>
        <w:tc>
          <w:tcPr>
            <w:tcW w:w="1701" w:type="dxa"/>
            <w:gridSpan w:val="2"/>
            <w:vAlign w:val="center"/>
          </w:tcPr>
          <w:p w:rsidR="003F2886" w:rsidRDefault="003F2886" w:rsidP="008F6D84">
            <w:pPr>
              <w:spacing w:line="240" w:lineRule="exact"/>
              <w:jc w:val="center"/>
              <w:rPr>
                <w:rFonts w:ascii="微软雅黑" w:eastAsia="微软雅黑" w:hAnsi="微软雅黑" w:cs="Times New Roman"/>
                <w:szCs w:val="21"/>
              </w:rPr>
            </w:pPr>
            <w:r>
              <w:rPr>
                <w:rFonts w:ascii="微软雅黑" w:eastAsia="微软雅黑" w:hAnsi="微软雅黑" w:cs="Times New Roman" w:hint="eastAsia"/>
                <w:szCs w:val="21"/>
              </w:rPr>
              <w:t>起止时间</w:t>
            </w:r>
          </w:p>
          <w:p w:rsidR="003F2886" w:rsidRDefault="003F2886" w:rsidP="008F6D84">
            <w:pPr>
              <w:spacing w:line="240" w:lineRule="exact"/>
              <w:jc w:val="center"/>
              <w:rPr>
                <w:rFonts w:ascii="微软雅黑" w:eastAsia="微软雅黑" w:hAnsi="微软雅黑" w:cs="Times New Roman"/>
                <w:szCs w:val="21"/>
              </w:rPr>
            </w:pPr>
            <w:r>
              <w:rPr>
                <w:rFonts w:ascii="微软雅黑" w:eastAsia="微软雅黑" w:hAnsi="微软雅黑" w:cs="Times New Roman" w:hint="eastAsia"/>
                <w:szCs w:val="21"/>
              </w:rPr>
              <w:t>（年</w:t>
            </w:r>
            <w:r>
              <w:rPr>
                <w:rFonts w:ascii="微软雅黑" w:eastAsia="微软雅黑" w:hAnsi="微软雅黑" w:cs="Times New Roman"/>
                <w:szCs w:val="21"/>
              </w:rPr>
              <w:t>/</w:t>
            </w:r>
            <w:r>
              <w:rPr>
                <w:rFonts w:ascii="微软雅黑" w:eastAsia="微软雅黑" w:hAnsi="微软雅黑" w:cs="Times New Roman" w:hint="eastAsia"/>
                <w:szCs w:val="21"/>
              </w:rPr>
              <w:t>月）</w:t>
            </w:r>
          </w:p>
        </w:tc>
        <w:tc>
          <w:tcPr>
            <w:tcW w:w="1701" w:type="dxa"/>
            <w:gridSpan w:val="2"/>
            <w:vAlign w:val="center"/>
          </w:tcPr>
          <w:p w:rsidR="003F2886" w:rsidRDefault="003F2886" w:rsidP="008F6D84">
            <w:pPr>
              <w:ind w:rightChars="-22" w:right="-46"/>
              <w:jc w:val="center"/>
              <w:rPr>
                <w:rFonts w:ascii="微软雅黑" w:eastAsia="微软雅黑" w:hAnsi="微软雅黑" w:cs="Times New Roman"/>
                <w:szCs w:val="21"/>
              </w:rPr>
            </w:pPr>
            <w:r>
              <w:rPr>
                <w:rFonts w:ascii="微软雅黑" w:eastAsia="微软雅黑" w:hAnsi="微软雅黑" w:cs="Times New Roman" w:hint="eastAsia"/>
                <w:szCs w:val="21"/>
              </w:rPr>
              <w:t>毕业学校</w:t>
            </w:r>
          </w:p>
        </w:tc>
        <w:tc>
          <w:tcPr>
            <w:tcW w:w="2127" w:type="dxa"/>
            <w:gridSpan w:val="3"/>
            <w:vAlign w:val="center"/>
          </w:tcPr>
          <w:p w:rsidR="003F2886" w:rsidRDefault="003F2886" w:rsidP="008F6D84">
            <w:pPr>
              <w:ind w:rightChars="-22" w:right="-46"/>
              <w:jc w:val="center"/>
              <w:rPr>
                <w:rFonts w:ascii="微软雅黑" w:eastAsia="微软雅黑" w:hAnsi="微软雅黑" w:cs="Times New Roman"/>
                <w:szCs w:val="21"/>
              </w:rPr>
            </w:pPr>
            <w:r>
              <w:rPr>
                <w:rFonts w:ascii="微软雅黑" w:eastAsia="微软雅黑" w:hAnsi="微软雅黑" w:cs="Times New Roman" w:hint="eastAsia"/>
                <w:szCs w:val="21"/>
              </w:rPr>
              <w:t>专业</w:t>
            </w:r>
          </w:p>
        </w:tc>
        <w:tc>
          <w:tcPr>
            <w:tcW w:w="1275" w:type="dxa"/>
            <w:vAlign w:val="center"/>
          </w:tcPr>
          <w:p w:rsidR="003F2886" w:rsidRDefault="003F2886" w:rsidP="008F6D84">
            <w:pPr>
              <w:ind w:rightChars="-22" w:right="-46"/>
              <w:jc w:val="center"/>
              <w:rPr>
                <w:rFonts w:ascii="微软雅黑" w:eastAsia="微软雅黑" w:hAnsi="微软雅黑" w:cs="Times New Roman"/>
                <w:szCs w:val="21"/>
              </w:rPr>
            </w:pPr>
            <w:r>
              <w:rPr>
                <w:rFonts w:ascii="微软雅黑" w:eastAsia="微软雅黑" w:hAnsi="微软雅黑" w:cs="Times New Roman" w:hint="eastAsia"/>
                <w:szCs w:val="21"/>
              </w:rPr>
              <w:t>学历、学位</w:t>
            </w:r>
          </w:p>
        </w:tc>
        <w:tc>
          <w:tcPr>
            <w:tcW w:w="1134" w:type="dxa"/>
            <w:gridSpan w:val="2"/>
            <w:tcBorders>
              <w:right w:val="single" w:sz="4" w:space="0" w:color="auto"/>
            </w:tcBorders>
            <w:vAlign w:val="center"/>
          </w:tcPr>
          <w:p w:rsidR="003F2886" w:rsidRDefault="003F2886" w:rsidP="008F6D84">
            <w:pPr>
              <w:spacing w:line="400" w:lineRule="exact"/>
              <w:ind w:rightChars="-22" w:right="-46"/>
              <w:jc w:val="center"/>
              <w:rPr>
                <w:rFonts w:ascii="微软雅黑" w:eastAsia="微软雅黑" w:hAnsi="微软雅黑" w:cs="Times New Roman"/>
                <w:szCs w:val="21"/>
              </w:rPr>
            </w:pPr>
            <w:r>
              <w:rPr>
                <w:rFonts w:ascii="微软雅黑" w:eastAsia="微软雅黑" w:hAnsi="微软雅黑" w:cs="Times New Roman" w:hint="eastAsia"/>
                <w:szCs w:val="21"/>
              </w:rPr>
              <w:t>是否</w:t>
            </w:r>
          </w:p>
          <w:p w:rsidR="003F2886" w:rsidRPr="002438DC" w:rsidRDefault="003F2886" w:rsidP="008F6D84">
            <w:pPr>
              <w:spacing w:line="240" w:lineRule="exact"/>
              <w:jc w:val="center"/>
              <w:rPr>
                <w:rFonts w:ascii="微软雅黑" w:eastAsia="微软雅黑" w:hAnsi="微软雅黑" w:cs="Times New Roman"/>
                <w:b/>
                <w:szCs w:val="21"/>
              </w:rPr>
            </w:pPr>
            <w:r>
              <w:rPr>
                <w:rFonts w:ascii="微软雅黑" w:eastAsia="微软雅黑" w:hAnsi="微软雅黑" w:cs="Times New Roman" w:hint="eastAsia"/>
                <w:szCs w:val="21"/>
              </w:rPr>
              <w:t>全日制</w:t>
            </w:r>
          </w:p>
        </w:tc>
        <w:tc>
          <w:tcPr>
            <w:tcW w:w="993" w:type="dxa"/>
            <w:tcBorders>
              <w:left w:val="single" w:sz="4" w:space="0" w:color="auto"/>
            </w:tcBorders>
            <w:vAlign w:val="center"/>
          </w:tcPr>
          <w:p w:rsidR="003F2886" w:rsidRDefault="003F2886" w:rsidP="008F6D84">
            <w:pPr>
              <w:jc w:val="center"/>
              <w:rPr>
                <w:rFonts w:ascii="Calibri" w:eastAsia="宋体" w:hAnsi="Calibri" w:cs="Times New Roman"/>
              </w:rPr>
            </w:pPr>
            <w:r>
              <w:rPr>
                <w:rFonts w:ascii="Calibri" w:eastAsia="宋体" w:hAnsi="Calibri" w:cs="Times New Roman" w:hint="eastAsia"/>
              </w:rPr>
              <w:t>是否</w:t>
            </w:r>
            <w:r>
              <w:rPr>
                <w:rFonts w:ascii="Calibri" w:eastAsia="宋体" w:hAnsi="Calibri" w:cs="Times New Roman" w:hint="eastAsia"/>
              </w:rPr>
              <w:t>211</w:t>
            </w:r>
            <w:r>
              <w:rPr>
                <w:rFonts w:ascii="Calibri" w:eastAsia="宋体" w:hAnsi="Calibri" w:cs="Times New Roman" w:hint="eastAsia"/>
              </w:rPr>
              <w:t>、</w:t>
            </w:r>
            <w:r>
              <w:rPr>
                <w:rFonts w:ascii="Calibri" w:eastAsia="宋体" w:hAnsi="Calibri" w:cs="Times New Roman" w:hint="eastAsia"/>
              </w:rPr>
              <w:t>985</w:t>
            </w:r>
            <w:r>
              <w:rPr>
                <w:rFonts w:ascii="Calibri" w:eastAsia="宋体" w:hAnsi="Calibri" w:cs="Times New Roman" w:hint="eastAsia"/>
              </w:rPr>
              <w:t>院校</w:t>
            </w:r>
          </w:p>
        </w:tc>
      </w:tr>
      <w:tr w:rsidR="003F2886" w:rsidTr="003F2886">
        <w:trPr>
          <w:cantSplit/>
          <w:trHeight w:hRule="exact" w:val="594"/>
        </w:trPr>
        <w:tc>
          <w:tcPr>
            <w:tcW w:w="1701" w:type="dxa"/>
            <w:vMerge/>
            <w:vAlign w:val="center"/>
          </w:tcPr>
          <w:p w:rsidR="003F2886" w:rsidRDefault="003F2886" w:rsidP="008F6D84">
            <w:pPr>
              <w:jc w:val="center"/>
              <w:rPr>
                <w:rFonts w:ascii="微软雅黑" w:eastAsia="微软雅黑" w:hAnsi="微软雅黑" w:cs="Times New Roman"/>
                <w:szCs w:val="21"/>
              </w:rPr>
            </w:pPr>
          </w:p>
        </w:tc>
        <w:tc>
          <w:tcPr>
            <w:tcW w:w="1701" w:type="dxa"/>
            <w:gridSpan w:val="2"/>
            <w:vAlign w:val="center"/>
          </w:tcPr>
          <w:p w:rsidR="003F2886" w:rsidRPr="00AB2E32" w:rsidRDefault="003F2886" w:rsidP="008F6D84">
            <w:pPr>
              <w:jc w:val="center"/>
              <w:rPr>
                <w:rFonts w:ascii="Times New Roman" w:eastAsia="微软雅黑" w:hAnsi="Times New Roman" w:cs="Times New Roman"/>
                <w:szCs w:val="21"/>
              </w:rPr>
            </w:pPr>
          </w:p>
        </w:tc>
        <w:tc>
          <w:tcPr>
            <w:tcW w:w="1701" w:type="dxa"/>
            <w:gridSpan w:val="2"/>
            <w:vAlign w:val="center"/>
          </w:tcPr>
          <w:p w:rsidR="003F2886" w:rsidRPr="00AB2E32" w:rsidRDefault="003F2886" w:rsidP="008F6D84">
            <w:pPr>
              <w:jc w:val="center"/>
              <w:rPr>
                <w:rFonts w:ascii="Times New Roman" w:eastAsia="微软雅黑" w:hAnsi="Times New Roman" w:cs="Times New Roman"/>
                <w:szCs w:val="21"/>
              </w:rPr>
            </w:pPr>
          </w:p>
        </w:tc>
        <w:tc>
          <w:tcPr>
            <w:tcW w:w="2127" w:type="dxa"/>
            <w:gridSpan w:val="3"/>
            <w:vAlign w:val="center"/>
          </w:tcPr>
          <w:p w:rsidR="003F2886" w:rsidRPr="00AB2E32" w:rsidRDefault="003F2886" w:rsidP="008F6D84">
            <w:pPr>
              <w:jc w:val="center"/>
              <w:rPr>
                <w:rFonts w:ascii="Times New Roman" w:eastAsia="微软雅黑" w:hAnsi="Times New Roman" w:cs="Times New Roman"/>
                <w:szCs w:val="21"/>
              </w:rPr>
            </w:pPr>
          </w:p>
        </w:tc>
        <w:tc>
          <w:tcPr>
            <w:tcW w:w="1275" w:type="dxa"/>
            <w:vAlign w:val="center"/>
          </w:tcPr>
          <w:p w:rsidR="003F2886" w:rsidRPr="00AB2E32" w:rsidRDefault="003F2886" w:rsidP="008F6D84">
            <w:pPr>
              <w:jc w:val="center"/>
              <w:rPr>
                <w:rFonts w:ascii="Times New Roman" w:eastAsia="微软雅黑" w:hAnsi="Times New Roman" w:cs="Times New Roman"/>
                <w:szCs w:val="21"/>
              </w:rPr>
            </w:pPr>
          </w:p>
        </w:tc>
        <w:tc>
          <w:tcPr>
            <w:tcW w:w="1134" w:type="dxa"/>
            <w:gridSpan w:val="2"/>
            <w:tcBorders>
              <w:right w:val="single" w:sz="4" w:space="0" w:color="auto"/>
            </w:tcBorders>
            <w:vAlign w:val="center"/>
          </w:tcPr>
          <w:p w:rsidR="003F2886" w:rsidRPr="00B465C0" w:rsidRDefault="003F2886" w:rsidP="008F6D84">
            <w:pPr>
              <w:spacing w:line="240" w:lineRule="exact"/>
              <w:jc w:val="center"/>
              <w:rPr>
                <w:rFonts w:ascii="Times New Roman" w:eastAsia="微软雅黑" w:hAnsi="Times New Roman" w:cs="Times New Roman"/>
                <w:szCs w:val="21"/>
              </w:rPr>
            </w:pPr>
          </w:p>
        </w:tc>
        <w:tc>
          <w:tcPr>
            <w:tcW w:w="993" w:type="dxa"/>
            <w:tcBorders>
              <w:left w:val="single" w:sz="4" w:space="0" w:color="auto"/>
            </w:tcBorders>
            <w:vAlign w:val="center"/>
          </w:tcPr>
          <w:p w:rsidR="003F2886" w:rsidRDefault="003F2886" w:rsidP="008F6D84">
            <w:pPr>
              <w:jc w:val="center"/>
              <w:rPr>
                <w:rFonts w:ascii="微软雅黑" w:eastAsia="微软雅黑" w:hAnsi="微软雅黑" w:cs="Times New Roman"/>
                <w:szCs w:val="21"/>
              </w:rPr>
            </w:pPr>
          </w:p>
        </w:tc>
      </w:tr>
      <w:tr w:rsidR="003F2886" w:rsidTr="008F6D84">
        <w:trPr>
          <w:cantSplit/>
          <w:trHeight w:hRule="exact" w:val="562"/>
        </w:trPr>
        <w:tc>
          <w:tcPr>
            <w:tcW w:w="1701" w:type="dxa"/>
            <w:vMerge/>
            <w:vAlign w:val="center"/>
          </w:tcPr>
          <w:p w:rsidR="003F2886" w:rsidRDefault="003F2886" w:rsidP="008F6D84">
            <w:pPr>
              <w:jc w:val="center"/>
              <w:rPr>
                <w:rFonts w:ascii="微软雅黑" w:eastAsia="微软雅黑" w:hAnsi="微软雅黑" w:cs="Times New Roman"/>
                <w:szCs w:val="21"/>
              </w:rPr>
            </w:pPr>
          </w:p>
        </w:tc>
        <w:tc>
          <w:tcPr>
            <w:tcW w:w="1701" w:type="dxa"/>
            <w:gridSpan w:val="2"/>
            <w:vAlign w:val="center"/>
          </w:tcPr>
          <w:p w:rsidR="003F2886" w:rsidRPr="00AB2E32" w:rsidRDefault="003F2886" w:rsidP="008F6D84">
            <w:pPr>
              <w:jc w:val="center"/>
              <w:rPr>
                <w:rFonts w:ascii="Times New Roman" w:eastAsia="微软雅黑" w:hAnsi="Times New Roman" w:cs="Times New Roman"/>
                <w:szCs w:val="21"/>
              </w:rPr>
            </w:pPr>
          </w:p>
        </w:tc>
        <w:tc>
          <w:tcPr>
            <w:tcW w:w="1701" w:type="dxa"/>
            <w:gridSpan w:val="2"/>
            <w:vAlign w:val="center"/>
          </w:tcPr>
          <w:p w:rsidR="003F2886" w:rsidRPr="00AB2E32" w:rsidRDefault="003F2886" w:rsidP="008F6D84">
            <w:pPr>
              <w:jc w:val="center"/>
              <w:rPr>
                <w:rFonts w:ascii="Times New Roman" w:eastAsia="微软雅黑" w:hAnsi="Times New Roman" w:cs="Times New Roman"/>
                <w:szCs w:val="21"/>
              </w:rPr>
            </w:pPr>
          </w:p>
        </w:tc>
        <w:tc>
          <w:tcPr>
            <w:tcW w:w="2127" w:type="dxa"/>
            <w:gridSpan w:val="3"/>
            <w:vAlign w:val="center"/>
          </w:tcPr>
          <w:p w:rsidR="003F2886" w:rsidRPr="00AB2E32" w:rsidRDefault="003F2886" w:rsidP="008F6D84">
            <w:pPr>
              <w:jc w:val="center"/>
              <w:rPr>
                <w:rFonts w:ascii="Times New Roman" w:eastAsia="微软雅黑" w:hAnsi="Times New Roman" w:cs="Times New Roman"/>
                <w:szCs w:val="21"/>
              </w:rPr>
            </w:pPr>
          </w:p>
        </w:tc>
        <w:tc>
          <w:tcPr>
            <w:tcW w:w="1275" w:type="dxa"/>
            <w:vAlign w:val="center"/>
          </w:tcPr>
          <w:p w:rsidR="003F2886" w:rsidRPr="00AB2E32" w:rsidRDefault="003F2886" w:rsidP="008F6D84">
            <w:pPr>
              <w:jc w:val="center"/>
              <w:rPr>
                <w:rFonts w:ascii="Times New Roman" w:eastAsia="微软雅黑" w:hAnsi="Times New Roman" w:cs="Times New Roman"/>
                <w:szCs w:val="21"/>
              </w:rPr>
            </w:pPr>
          </w:p>
        </w:tc>
        <w:tc>
          <w:tcPr>
            <w:tcW w:w="1134" w:type="dxa"/>
            <w:gridSpan w:val="2"/>
            <w:tcBorders>
              <w:right w:val="single" w:sz="4" w:space="0" w:color="auto"/>
            </w:tcBorders>
            <w:vAlign w:val="center"/>
          </w:tcPr>
          <w:p w:rsidR="003F2886" w:rsidRPr="00AB2E32" w:rsidRDefault="003F2886" w:rsidP="008F6D84">
            <w:pPr>
              <w:jc w:val="center"/>
              <w:rPr>
                <w:rFonts w:ascii="Times New Roman" w:eastAsia="微软雅黑" w:hAnsi="Times New Roman" w:cs="Times New Roman"/>
                <w:szCs w:val="21"/>
              </w:rPr>
            </w:pPr>
          </w:p>
        </w:tc>
        <w:tc>
          <w:tcPr>
            <w:tcW w:w="993" w:type="dxa"/>
            <w:tcBorders>
              <w:left w:val="single" w:sz="4" w:space="0" w:color="auto"/>
            </w:tcBorders>
            <w:vAlign w:val="center"/>
          </w:tcPr>
          <w:p w:rsidR="003F2886" w:rsidRDefault="003F2886" w:rsidP="008F6D84">
            <w:pPr>
              <w:jc w:val="center"/>
              <w:rPr>
                <w:rFonts w:ascii="微软雅黑" w:eastAsia="微软雅黑" w:hAnsi="微软雅黑" w:cs="Times New Roman"/>
                <w:szCs w:val="21"/>
              </w:rPr>
            </w:pPr>
          </w:p>
        </w:tc>
      </w:tr>
      <w:tr w:rsidR="003F2886" w:rsidTr="003F2886">
        <w:trPr>
          <w:cantSplit/>
          <w:trHeight w:hRule="exact" w:val="569"/>
        </w:trPr>
        <w:tc>
          <w:tcPr>
            <w:tcW w:w="1701" w:type="dxa"/>
            <w:vMerge/>
            <w:vAlign w:val="center"/>
          </w:tcPr>
          <w:p w:rsidR="003F2886" w:rsidRDefault="003F2886" w:rsidP="008F6D84">
            <w:pPr>
              <w:jc w:val="center"/>
              <w:rPr>
                <w:rFonts w:ascii="微软雅黑" w:eastAsia="微软雅黑" w:hAnsi="微软雅黑" w:cs="Times New Roman"/>
                <w:szCs w:val="21"/>
              </w:rPr>
            </w:pPr>
          </w:p>
        </w:tc>
        <w:tc>
          <w:tcPr>
            <w:tcW w:w="1701" w:type="dxa"/>
            <w:gridSpan w:val="2"/>
            <w:vAlign w:val="center"/>
          </w:tcPr>
          <w:p w:rsidR="003F2886" w:rsidRDefault="003F2886" w:rsidP="003F2886">
            <w:pPr>
              <w:jc w:val="center"/>
              <w:rPr>
                <w:rFonts w:ascii="微软雅黑" w:eastAsia="微软雅黑" w:hAnsi="微软雅黑" w:cs="Times New Roman"/>
                <w:szCs w:val="21"/>
              </w:rPr>
            </w:pPr>
          </w:p>
        </w:tc>
        <w:tc>
          <w:tcPr>
            <w:tcW w:w="1701" w:type="dxa"/>
            <w:gridSpan w:val="2"/>
            <w:vAlign w:val="center"/>
          </w:tcPr>
          <w:p w:rsidR="003F2886" w:rsidRDefault="003F2886" w:rsidP="003F2886">
            <w:pPr>
              <w:jc w:val="center"/>
              <w:rPr>
                <w:rFonts w:ascii="微软雅黑" w:eastAsia="微软雅黑" w:hAnsi="微软雅黑" w:cs="Times New Roman"/>
                <w:szCs w:val="21"/>
              </w:rPr>
            </w:pPr>
          </w:p>
        </w:tc>
        <w:tc>
          <w:tcPr>
            <w:tcW w:w="2127" w:type="dxa"/>
            <w:gridSpan w:val="3"/>
            <w:vAlign w:val="center"/>
          </w:tcPr>
          <w:p w:rsidR="003F2886" w:rsidRDefault="003F2886" w:rsidP="003F2886">
            <w:pPr>
              <w:jc w:val="center"/>
              <w:rPr>
                <w:rFonts w:ascii="微软雅黑" w:eastAsia="微软雅黑" w:hAnsi="微软雅黑" w:cs="Times New Roman"/>
                <w:szCs w:val="21"/>
              </w:rPr>
            </w:pPr>
          </w:p>
        </w:tc>
        <w:tc>
          <w:tcPr>
            <w:tcW w:w="1275" w:type="dxa"/>
            <w:vAlign w:val="center"/>
          </w:tcPr>
          <w:p w:rsidR="003F2886" w:rsidRDefault="003F2886" w:rsidP="003F2886">
            <w:pPr>
              <w:jc w:val="center"/>
              <w:rPr>
                <w:rFonts w:ascii="微软雅黑" w:eastAsia="微软雅黑" w:hAnsi="微软雅黑" w:cs="Times New Roman"/>
                <w:szCs w:val="21"/>
              </w:rPr>
            </w:pPr>
          </w:p>
        </w:tc>
        <w:tc>
          <w:tcPr>
            <w:tcW w:w="1134" w:type="dxa"/>
            <w:gridSpan w:val="2"/>
            <w:tcBorders>
              <w:right w:val="single" w:sz="4" w:space="0" w:color="auto"/>
            </w:tcBorders>
            <w:vAlign w:val="center"/>
          </w:tcPr>
          <w:p w:rsidR="003F2886" w:rsidRDefault="003F2886" w:rsidP="003F2886">
            <w:pPr>
              <w:jc w:val="center"/>
              <w:rPr>
                <w:rFonts w:ascii="微软雅黑" w:eastAsia="微软雅黑" w:hAnsi="微软雅黑" w:cs="Times New Roman"/>
                <w:szCs w:val="21"/>
              </w:rPr>
            </w:pPr>
          </w:p>
        </w:tc>
        <w:tc>
          <w:tcPr>
            <w:tcW w:w="993" w:type="dxa"/>
            <w:tcBorders>
              <w:left w:val="single" w:sz="4" w:space="0" w:color="auto"/>
            </w:tcBorders>
            <w:vAlign w:val="center"/>
          </w:tcPr>
          <w:p w:rsidR="003F2886" w:rsidRDefault="003F2886" w:rsidP="003F2886">
            <w:pPr>
              <w:jc w:val="center"/>
              <w:rPr>
                <w:rFonts w:ascii="微软雅黑" w:eastAsia="微软雅黑" w:hAnsi="微软雅黑" w:cs="Times New Roman"/>
                <w:szCs w:val="21"/>
              </w:rPr>
            </w:pPr>
          </w:p>
        </w:tc>
      </w:tr>
      <w:tr w:rsidR="003F2886" w:rsidTr="008F6D84">
        <w:trPr>
          <w:cantSplit/>
          <w:trHeight w:val="695"/>
        </w:trPr>
        <w:tc>
          <w:tcPr>
            <w:tcW w:w="1701" w:type="dxa"/>
            <w:vMerge w:val="restart"/>
            <w:vAlign w:val="center"/>
          </w:tcPr>
          <w:p w:rsidR="003F2886" w:rsidRDefault="003F2886" w:rsidP="008F6D84">
            <w:pPr>
              <w:numPr>
                <w:ins w:id="28" w:author="Microsoft" w:date="2016-05-24T18:06:00Z"/>
              </w:numPr>
              <w:spacing w:line="240" w:lineRule="exact"/>
              <w:jc w:val="center"/>
              <w:rPr>
                <w:rFonts w:ascii="微软雅黑" w:eastAsia="微软雅黑" w:hAnsi="微软雅黑" w:cs="Times New Roman"/>
                <w:b/>
                <w:szCs w:val="21"/>
              </w:rPr>
            </w:pPr>
            <w:r>
              <w:rPr>
                <w:rFonts w:ascii="微软雅黑" w:eastAsia="微软雅黑" w:hAnsi="微软雅黑" w:cs="Times New Roman" w:hint="eastAsia"/>
                <w:b/>
                <w:szCs w:val="21"/>
              </w:rPr>
              <w:t>工作经历</w:t>
            </w:r>
          </w:p>
          <w:p w:rsidR="003F2886" w:rsidRDefault="003F2886" w:rsidP="008F6D84">
            <w:pPr>
              <w:numPr>
                <w:ins w:id="29" w:author="Microsoft" w:date="2016-05-24T18:06:00Z"/>
              </w:numPr>
              <w:spacing w:line="240" w:lineRule="exact"/>
              <w:jc w:val="center"/>
              <w:rPr>
                <w:rFonts w:ascii="微软雅黑" w:eastAsia="微软雅黑" w:hAnsi="微软雅黑" w:cs="Times New Roman"/>
                <w:szCs w:val="21"/>
              </w:rPr>
            </w:pPr>
            <w:r>
              <w:rPr>
                <w:rFonts w:ascii="微软雅黑" w:eastAsia="微软雅黑" w:hAnsi="微软雅黑" w:cs="Times New Roman" w:hint="eastAsia"/>
                <w:szCs w:val="21"/>
              </w:rPr>
              <w:t>（从最近任职的单位起）</w:t>
            </w:r>
          </w:p>
        </w:tc>
        <w:tc>
          <w:tcPr>
            <w:tcW w:w="1701" w:type="dxa"/>
            <w:gridSpan w:val="2"/>
            <w:vAlign w:val="center"/>
          </w:tcPr>
          <w:p w:rsidR="003F2886" w:rsidRDefault="003F2886" w:rsidP="008F6D84">
            <w:pPr>
              <w:numPr>
                <w:ins w:id="30" w:author="Microsoft" w:date="2016-05-24T18:06:00Z"/>
              </w:numPr>
              <w:spacing w:line="240" w:lineRule="exact"/>
              <w:jc w:val="center"/>
              <w:rPr>
                <w:rFonts w:ascii="微软雅黑" w:eastAsia="微软雅黑" w:hAnsi="微软雅黑" w:cs="Times New Roman"/>
                <w:szCs w:val="21"/>
              </w:rPr>
            </w:pPr>
            <w:r>
              <w:rPr>
                <w:rFonts w:ascii="微软雅黑" w:eastAsia="微软雅黑" w:hAnsi="微软雅黑" w:cs="Times New Roman" w:hint="eastAsia"/>
                <w:szCs w:val="21"/>
              </w:rPr>
              <w:t>起止时间</w:t>
            </w:r>
          </w:p>
          <w:p w:rsidR="003F2886" w:rsidRDefault="003F2886" w:rsidP="008F6D84">
            <w:pPr>
              <w:numPr>
                <w:ins w:id="31" w:author="Microsoft" w:date="2016-05-24T18:06:00Z"/>
              </w:numPr>
              <w:spacing w:line="240" w:lineRule="exact"/>
              <w:jc w:val="center"/>
              <w:rPr>
                <w:rFonts w:ascii="微软雅黑" w:eastAsia="微软雅黑" w:hAnsi="微软雅黑" w:cs="Times New Roman"/>
                <w:szCs w:val="21"/>
              </w:rPr>
            </w:pPr>
            <w:r>
              <w:rPr>
                <w:rFonts w:ascii="微软雅黑" w:eastAsia="微软雅黑" w:hAnsi="微软雅黑" w:cs="Times New Roman" w:hint="eastAsia"/>
                <w:szCs w:val="21"/>
              </w:rPr>
              <w:t>（年</w:t>
            </w:r>
            <w:r>
              <w:rPr>
                <w:rFonts w:ascii="微软雅黑" w:eastAsia="微软雅黑" w:hAnsi="微软雅黑" w:cs="Times New Roman"/>
                <w:szCs w:val="21"/>
              </w:rPr>
              <w:t>/</w:t>
            </w:r>
            <w:r>
              <w:rPr>
                <w:rFonts w:ascii="微软雅黑" w:eastAsia="微软雅黑" w:hAnsi="微软雅黑" w:cs="Times New Roman" w:hint="eastAsia"/>
                <w:szCs w:val="21"/>
              </w:rPr>
              <w:t>月）</w:t>
            </w:r>
          </w:p>
        </w:tc>
        <w:tc>
          <w:tcPr>
            <w:tcW w:w="3828" w:type="dxa"/>
            <w:gridSpan w:val="5"/>
            <w:vAlign w:val="center"/>
          </w:tcPr>
          <w:p w:rsidR="003F2886" w:rsidRDefault="003F2886" w:rsidP="008F6D84">
            <w:pPr>
              <w:numPr>
                <w:ins w:id="32" w:author="Microsoft" w:date="2016-05-24T18:06:00Z"/>
              </w:numPr>
              <w:ind w:rightChars="-22" w:right="-46"/>
              <w:jc w:val="center"/>
              <w:rPr>
                <w:rFonts w:ascii="微软雅黑" w:eastAsia="微软雅黑" w:hAnsi="微软雅黑" w:cs="Times New Roman"/>
                <w:szCs w:val="21"/>
              </w:rPr>
            </w:pPr>
            <w:r>
              <w:rPr>
                <w:rFonts w:ascii="微软雅黑" w:eastAsia="微软雅黑" w:hAnsi="微软雅黑" w:cs="Times New Roman" w:hint="eastAsia"/>
                <w:szCs w:val="21"/>
              </w:rPr>
              <w:t>工作单位及岗位</w:t>
            </w:r>
          </w:p>
        </w:tc>
        <w:tc>
          <w:tcPr>
            <w:tcW w:w="1275" w:type="dxa"/>
            <w:vAlign w:val="center"/>
          </w:tcPr>
          <w:p w:rsidR="003F2886" w:rsidRDefault="003F2886" w:rsidP="008F6D84">
            <w:pPr>
              <w:numPr>
                <w:ins w:id="33" w:author="Microsoft" w:date="2016-05-24T18:06:00Z"/>
              </w:numPr>
              <w:ind w:rightChars="-22" w:right="-46"/>
              <w:jc w:val="center"/>
              <w:rPr>
                <w:rFonts w:ascii="微软雅黑" w:eastAsia="微软雅黑" w:hAnsi="微软雅黑" w:cs="Times New Roman"/>
                <w:szCs w:val="21"/>
              </w:rPr>
            </w:pPr>
            <w:r>
              <w:rPr>
                <w:rFonts w:ascii="微软雅黑" w:eastAsia="微软雅黑" w:hAnsi="微软雅黑" w:cs="Times New Roman" w:hint="eastAsia"/>
                <w:szCs w:val="21"/>
              </w:rPr>
              <w:t>证明人</w:t>
            </w:r>
          </w:p>
        </w:tc>
        <w:tc>
          <w:tcPr>
            <w:tcW w:w="2127" w:type="dxa"/>
            <w:gridSpan w:val="3"/>
            <w:vAlign w:val="center"/>
          </w:tcPr>
          <w:p w:rsidR="003F2886" w:rsidRDefault="003F2886" w:rsidP="008F6D84">
            <w:pPr>
              <w:numPr>
                <w:ins w:id="34" w:author="Microsoft" w:date="2016-05-24T18:06:00Z"/>
              </w:numPr>
              <w:ind w:rightChars="-22" w:right="-46"/>
              <w:jc w:val="center"/>
              <w:rPr>
                <w:rFonts w:ascii="微软雅黑" w:eastAsia="微软雅黑" w:hAnsi="微软雅黑" w:cs="Times New Roman"/>
                <w:szCs w:val="21"/>
              </w:rPr>
            </w:pPr>
            <w:r>
              <w:rPr>
                <w:rFonts w:ascii="微软雅黑" w:eastAsia="微软雅黑" w:hAnsi="微软雅黑" w:cs="Times New Roman" w:hint="eastAsia"/>
                <w:kern w:val="0"/>
                <w:szCs w:val="21"/>
              </w:rPr>
              <w:t>联系方式</w:t>
            </w:r>
          </w:p>
        </w:tc>
      </w:tr>
      <w:tr w:rsidR="003F2886" w:rsidTr="003F2886">
        <w:trPr>
          <w:cantSplit/>
          <w:trHeight w:val="546"/>
        </w:trPr>
        <w:tc>
          <w:tcPr>
            <w:tcW w:w="1701" w:type="dxa"/>
            <w:vMerge/>
            <w:vAlign w:val="center"/>
          </w:tcPr>
          <w:p w:rsidR="003F2886" w:rsidRDefault="003F2886" w:rsidP="008F6D84">
            <w:pPr>
              <w:numPr>
                <w:ins w:id="35" w:author="Microsoft" w:date="2016-05-24T18:06:00Z"/>
              </w:numPr>
              <w:jc w:val="center"/>
              <w:rPr>
                <w:rFonts w:ascii="微软雅黑" w:eastAsia="微软雅黑" w:hAnsi="微软雅黑" w:cs="Times New Roman"/>
                <w:szCs w:val="21"/>
              </w:rPr>
            </w:pPr>
          </w:p>
        </w:tc>
        <w:tc>
          <w:tcPr>
            <w:tcW w:w="1701" w:type="dxa"/>
            <w:gridSpan w:val="2"/>
            <w:vAlign w:val="center"/>
          </w:tcPr>
          <w:p w:rsidR="003F2886" w:rsidRPr="00154C3E" w:rsidRDefault="003F2886" w:rsidP="008F6D84">
            <w:pPr>
              <w:numPr>
                <w:ins w:id="36" w:author="Microsoft" w:date="2016-05-24T18:06:00Z"/>
              </w:numPr>
              <w:jc w:val="center"/>
              <w:rPr>
                <w:rFonts w:ascii="Times New Roman" w:eastAsia="微软雅黑" w:hAnsi="Times New Roman" w:cs="Times New Roman"/>
                <w:szCs w:val="21"/>
              </w:rPr>
            </w:pPr>
          </w:p>
        </w:tc>
        <w:tc>
          <w:tcPr>
            <w:tcW w:w="3828" w:type="dxa"/>
            <w:gridSpan w:val="5"/>
            <w:vAlign w:val="center"/>
          </w:tcPr>
          <w:p w:rsidR="003F2886" w:rsidRDefault="003F2886" w:rsidP="008F6D84">
            <w:pPr>
              <w:jc w:val="center"/>
              <w:rPr>
                <w:rFonts w:ascii="微软雅黑" w:eastAsia="微软雅黑" w:hAnsi="微软雅黑" w:cs="Times New Roman"/>
                <w:szCs w:val="21"/>
              </w:rPr>
            </w:pPr>
          </w:p>
        </w:tc>
        <w:tc>
          <w:tcPr>
            <w:tcW w:w="1275" w:type="dxa"/>
            <w:vAlign w:val="center"/>
          </w:tcPr>
          <w:p w:rsidR="003F2886" w:rsidRPr="009E5560" w:rsidRDefault="003F2886" w:rsidP="008F6D84">
            <w:pPr>
              <w:numPr>
                <w:ins w:id="37" w:author="Microsoft" w:date="2016-05-24T18:06:00Z"/>
              </w:numPr>
              <w:jc w:val="center"/>
              <w:rPr>
                <w:rFonts w:ascii="微软雅黑" w:eastAsia="微软雅黑" w:hAnsi="微软雅黑" w:cs="Times New Roman"/>
                <w:szCs w:val="21"/>
              </w:rPr>
            </w:pPr>
          </w:p>
        </w:tc>
        <w:tc>
          <w:tcPr>
            <w:tcW w:w="2127" w:type="dxa"/>
            <w:gridSpan w:val="3"/>
            <w:vAlign w:val="center"/>
          </w:tcPr>
          <w:p w:rsidR="003F2886" w:rsidRDefault="003F2886" w:rsidP="008F6D84">
            <w:pPr>
              <w:numPr>
                <w:ins w:id="38" w:author="Microsoft" w:date="2016-05-24T18:06:00Z"/>
              </w:numPr>
              <w:jc w:val="center"/>
              <w:rPr>
                <w:rFonts w:ascii="微软雅黑" w:eastAsia="微软雅黑" w:hAnsi="微软雅黑" w:cs="Times New Roman"/>
                <w:szCs w:val="21"/>
              </w:rPr>
            </w:pPr>
          </w:p>
        </w:tc>
      </w:tr>
      <w:tr w:rsidR="003F2886" w:rsidTr="003F2886">
        <w:trPr>
          <w:cantSplit/>
          <w:trHeight w:val="598"/>
        </w:trPr>
        <w:tc>
          <w:tcPr>
            <w:tcW w:w="1701" w:type="dxa"/>
            <w:vMerge/>
            <w:vAlign w:val="center"/>
          </w:tcPr>
          <w:p w:rsidR="003F2886" w:rsidRDefault="003F2886" w:rsidP="008F6D84">
            <w:pPr>
              <w:numPr>
                <w:ins w:id="39" w:author="Microsoft" w:date="2016-05-24T18:06:00Z"/>
              </w:numPr>
              <w:jc w:val="center"/>
              <w:rPr>
                <w:rFonts w:ascii="微软雅黑" w:eastAsia="微软雅黑" w:hAnsi="微软雅黑" w:cs="Times New Roman"/>
                <w:szCs w:val="21"/>
              </w:rPr>
            </w:pPr>
          </w:p>
        </w:tc>
        <w:tc>
          <w:tcPr>
            <w:tcW w:w="1701" w:type="dxa"/>
            <w:gridSpan w:val="2"/>
            <w:vAlign w:val="center"/>
          </w:tcPr>
          <w:p w:rsidR="003F2886" w:rsidRPr="00154C3E" w:rsidRDefault="003F2886" w:rsidP="008F6D84">
            <w:pPr>
              <w:numPr>
                <w:ins w:id="40" w:author="Microsoft" w:date="2016-05-24T18:06:00Z"/>
              </w:numPr>
              <w:jc w:val="center"/>
              <w:rPr>
                <w:rFonts w:ascii="Times New Roman" w:eastAsia="微软雅黑" w:hAnsi="Times New Roman" w:cs="Times New Roman"/>
                <w:szCs w:val="21"/>
              </w:rPr>
            </w:pPr>
          </w:p>
        </w:tc>
        <w:tc>
          <w:tcPr>
            <w:tcW w:w="3828" w:type="dxa"/>
            <w:gridSpan w:val="5"/>
            <w:vAlign w:val="center"/>
          </w:tcPr>
          <w:p w:rsidR="003F2886" w:rsidRDefault="003F2886" w:rsidP="008F6D84">
            <w:pPr>
              <w:jc w:val="center"/>
              <w:rPr>
                <w:rFonts w:ascii="微软雅黑" w:eastAsia="微软雅黑" w:hAnsi="微软雅黑" w:cs="Times New Roman"/>
                <w:szCs w:val="21"/>
              </w:rPr>
            </w:pPr>
          </w:p>
        </w:tc>
        <w:tc>
          <w:tcPr>
            <w:tcW w:w="1275" w:type="dxa"/>
            <w:vAlign w:val="center"/>
          </w:tcPr>
          <w:p w:rsidR="003F2886" w:rsidRDefault="003F2886" w:rsidP="008F6D84">
            <w:pPr>
              <w:jc w:val="center"/>
              <w:rPr>
                <w:rFonts w:ascii="微软雅黑" w:eastAsia="微软雅黑" w:hAnsi="微软雅黑" w:cs="Times New Roman"/>
                <w:szCs w:val="21"/>
              </w:rPr>
            </w:pPr>
          </w:p>
        </w:tc>
        <w:tc>
          <w:tcPr>
            <w:tcW w:w="2127" w:type="dxa"/>
            <w:gridSpan w:val="3"/>
            <w:vAlign w:val="center"/>
          </w:tcPr>
          <w:p w:rsidR="003F2886" w:rsidRDefault="003F2886" w:rsidP="008F6D84">
            <w:pPr>
              <w:numPr>
                <w:ins w:id="41" w:author="Microsoft" w:date="2016-05-24T18:06:00Z"/>
              </w:numPr>
              <w:jc w:val="center"/>
              <w:rPr>
                <w:rFonts w:ascii="微软雅黑" w:eastAsia="微软雅黑" w:hAnsi="微软雅黑" w:cs="Times New Roman"/>
                <w:szCs w:val="21"/>
              </w:rPr>
            </w:pPr>
          </w:p>
        </w:tc>
      </w:tr>
      <w:tr w:rsidR="003F2886" w:rsidTr="008F6D84">
        <w:trPr>
          <w:cantSplit/>
          <w:trHeight w:val="693"/>
        </w:trPr>
        <w:tc>
          <w:tcPr>
            <w:tcW w:w="1701" w:type="dxa"/>
            <w:vMerge w:val="restart"/>
            <w:vAlign w:val="center"/>
          </w:tcPr>
          <w:p w:rsidR="003F2886" w:rsidRDefault="003F2886" w:rsidP="008F6D84">
            <w:pPr>
              <w:numPr>
                <w:ins w:id="42" w:author="Microsoft" w:date="2016-05-24T18:06:00Z"/>
              </w:numPr>
              <w:spacing w:line="240" w:lineRule="exact"/>
              <w:rPr>
                <w:rFonts w:ascii="微软雅黑" w:eastAsia="微软雅黑" w:hAnsi="微软雅黑" w:cs="Times New Roman"/>
                <w:szCs w:val="21"/>
              </w:rPr>
            </w:pPr>
          </w:p>
          <w:p w:rsidR="003F2886" w:rsidRDefault="003F2886" w:rsidP="008F6D84">
            <w:pPr>
              <w:numPr>
                <w:ins w:id="43" w:author="Microsoft" w:date="2016-05-24T18:06:00Z"/>
              </w:numPr>
              <w:spacing w:line="240" w:lineRule="exact"/>
              <w:rPr>
                <w:rFonts w:ascii="微软雅黑" w:eastAsia="微软雅黑" w:hAnsi="微软雅黑" w:cs="Times New Roman"/>
                <w:szCs w:val="21"/>
              </w:rPr>
            </w:pPr>
          </w:p>
          <w:p w:rsidR="003F2886" w:rsidRDefault="003F2886" w:rsidP="008F6D84">
            <w:pPr>
              <w:numPr>
                <w:ins w:id="44" w:author="Microsoft" w:date="2016-05-24T18:06:00Z"/>
              </w:numPr>
              <w:spacing w:line="240" w:lineRule="exact"/>
              <w:rPr>
                <w:rFonts w:ascii="微软雅黑" w:eastAsia="微软雅黑" w:hAnsi="微软雅黑" w:cs="Times New Roman"/>
                <w:szCs w:val="21"/>
              </w:rPr>
            </w:pPr>
          </w:p>
          <w:p w:rsidR="003F2886" w:rsidRDefault="003F2886" w:rsidP="008F6D84">
            <w:pPr>
              <w:numPr>
                <w:ins w:id="45" w:author="Microsoft" w:date="2016-05-24T18:06:00Z"/>
              </w:numPr>
              <w:spacing w:line="240" w:lineRule="exact"/>
              <w:rPr>
                <w:rFonts w:ascii="微软雅黑" w:eastAsia="微软雅黑" w:hAnsi="微软雅黑" w:cs="Times New Roman"/>
                <w:szCs w:val="21"/>
              </w:rPr>
            </w:pPr>
          </w:p>
          <w:p w:rsidR="003F2886" w:rsidRDefault="003F2886" w:rsidP="008F6D84">
            <w:pPr>
              <w:numPr>
                <w:ins w:id="46" w:author="Microsoft" w:date="2016-05-24T18:06:00Z"/>
              </w:numPr>
              <w:spacing w:line="240" w:lineRule="exact"/>
              <w:rPr>
                <w:rFonts w:ascii="微软雅黑" w:eastAsia="微软雅黑" w:hAnsi="微软雅黑" w:cs="Times New Roman"/>
                <w:b/>
                <w:szCs w:val="21"/>
              </w:rPr>
            </w:pPr>
            <w:r>
              <w:rPr>
                <w:rFonts w:ascii="微软雅黑" w:eastAsia="微软雅黑" w:hAnsi="微软雅黑" w:cs="Times New Roman" w:hint="eastAsia"/>
                <w:b/>
                <w:szCs w:val="21"/>
              </w:rPr>
              <w:t>职业</w:t>
            </w:r>
            <w:r>
              <w:rPr>
                <w:rFonts w:ascii="微软雅黑" w:eastAsia="微软雅黑" w:hAnsi="微软雅黑" w:cs="Times New Roman"/>
                <w:b/>
                <w:szCs w:val="21"/>
              </w:rPr>
              <w:t>/</w:t>
            </w:r>
            <w:r>
              <w:rPr>
                <w:rFonts w:ascii="微软雅黑" w:eastAsia="微软雅黑" w:hAnsi="微软雅黑" w:cs="Times New Roman" w:hint="eastAsia"/>
                <w:b/>
                <w:szCs w:val="21"/>
              </w:rPr>
              <w:t>执业资格、职称证书</w:t>
            </w:r>
          </w:p>
          <w:p w:rsidR="003F2886" w:rsidRDefault="003F2886" w:rsidP="008F6D84">
            <w:pPr>
              <w:numPr>
                <w:ins w:id="47" w:author="Microsoft" w:date="2016-05-24T18:06:00Z"/>
              </w:numPr>
              <w:rPr>
                <w:rFonts w:ascii="微软雅黑" w:eastAsia="微软雅黑" w:hAnsi="微软雅黑" w:cs="Times New Roman"/>
                <w:szCs w:val="21"/>
              </w:rPr>
            </w:pPr>
          </w:p>
        </w:tc>
        <w:tc>
          <w:tcPr>
            <w:tcW w:w="1701" w:type="dxa"/>
            <w:gridSpan w:val="2"/>
            <w:vAlign w:val="center"/>
          </w:tcPr>
          <w:p w:rsidR="003F2886" w:rsidRDefault="003F2886" w:rsidP="008F6D84">
            <w:pPr>
              <w:numPr>
                <w:ins w:id="48"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授予时间</w:t>
            </w:r>
          </w:p>
        </w:tc>
        <w:tc>
          <w:tcPr>
            <w:tcW w:w="3828" w:type="dxa"/>
            <w:gridSpan w:val="5"/>
            <w:vAlign w:val="center"/>
          </w:tcPr>
          <w:p w:rsidR="003F2886" w:rsidRDefault="003F2886" w:rsidP="008F6D84">
            <w:pPr>
              <w:numPr>
                <w:ins w:id="49"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证书全称</w:t>
            </w:r>
          </w:p>
        </w:tc>
        <w:tc>
          <w:tcPr>
            <w:tcW w:w="3402" w:type="dxa"/>
            <w:gridSpan w:val="4"/>
            <w:vAlign w:val="center"/>
          </w:tcPr>
          <w:p w:rsidR="003F2886" w:rsidRDefault="003F2886" w:rsidP="008F6D84">
            <w:pPr>
              <w:numPr>
                <w:ins w:id="50"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发证机关</w:t>
            </w:r>
          </w:p>
        </w:tc>
      </w:tr>
      <w:tr w:rsidR="003F2886" w:rsidTr="003F2886">
        <w:trPr>
          <w:cantSplit/>
          <w:trHeight w:val="528"/>
        </w:trPr>
        <w:tc>
          <w:tcPr>
            <w:tcW w:w="1701" w:type="dxa"/>
            <w:vMerge/>
            <w:vAlign w:val="center"/>
          </w:tcPr>
          <w:p w:rsidR="003F2886" w:rsidRDefault="003F2886" w:rsidP="008F6D84">
            <w:pPr>
              <w:numPr>
                <w:ins w:id="51" w:author="Microsoft" w:date="2016-05-24T18:06:00Z"/>
              </w:numPr>
              <w:jc w:val="center"/>
              <w:rPr>
                <w:rFonts w:ascii="微软雅黑" w:eastAsia="微软雅黑" w:hAnsi="微软雅黑" w:cs="Times New Roman"/>
                <w:szCs w:val="21"/>
              </w:rPr>
            </w:pPr>
          </w:p>
        </w:tc>
        <w:tc>
          <w:tcPr>
            <w:tcW w:w="1701" w:type="dxa"/>
            <w:gridSpan w:val="2"/>
            <w:vAlign w:val="center"/>
          </w:tcPr>
          <w:p w:rsidR="003F2886" w:rsidRPr="00154C3E" w:rsidRDefault="003F2886" w:rsidP="008F6D84">
            <w:pPr>
              <w:numPr>
                <w:ins w:id="52" w:author="Microsoft" w:date="2016-05-24T18:06:00Z"/>
              </w:numPr>
              <w:jc w:val="center"/>
              <w:rPr>
                <w:rFonts w:ascii="Times New Roman" w:eastAsia="微软雅黑" w:hAnsi="Times New Roman" w:cs="Times New Roman"/>
                <w:szCs w:val="21"/>
              </w:rPr>
            </w:pPr>
          </w:p>
        </w:tc>
        <w:tc>
          <w:tcPr>
            <w:tcW w:w="3828" w:type="dxa"/>
            <w:gridSpan w:val="5"/>
            <w:vAlign w:val="center"/>
          </w:tcPr>
          <w:p w:rsidR="003F2886" w:rsidRDefault="003F2886" w:rsidP="008F6D84">
            <w:pPr>
              <w:numPr>
                <w:ins w:id="53" w:author="Microsoft" w:date="2016-05-24T18:06:00Z"/>
              </w:numPr>
              <w:jc w:val="center"/>
              <w:rPr>
                <w:rFonts w:ascii="微软雅黑" w:eastAsia="微软雅黑" w:hAnsi="微软雅黑" w:cs="Times New Roman"/>
                <w:szCs w:val="21"/>
              </w:rPr>
            </w:pPr>
          </w:p>
        </w:tc>
        <w:tc>
          <w:tcPr>
            <w:tcW w:w="3402" w:type="dxa"/>
            <w:gridSpan w:val="4"/>
            <w:vAlign w:val="center"/>
          </w:tcPr>
          <w:p w:rsidR="003F2886" w:rsidRPr="00775250" w:rsidRDefault="003F2886" w:rsidP="008F6D84">
            <w:pPr>
              <w:numPr>
                <w:ins w:id="54" w:author="Microsoft" w:date="2016-05-24T18:06:00Z"/>
              </w:numPr>
              <w:jc w:val="center"/>
              <w:rPr>
                <w:rFonts w:ascii="微软雅黑" w:eastAsia="微软雅黑" w:hAnsi="微软雅黑" w:cs="Times New Roman"/>
                <w:szCs w:val="21"/>
              </w:rPr>
            </w:pPr>
          </w:p>
        </w:tc>
      </w:tr>
      <w:tr w:rsidR="003F2886" w:rsidTr="003F2886">
        <w:trPr>
          <w:cantSplit/>
          <w:trHeight w:val="466"/>
        </w:trPr>
        <w:tc>
          <w:tcPr>
            <w:tcW w:w="1701" w:type="dxa"/>
            <w:vMerge/>
            <w:vAlign w:val="center"/>
          </w:tcPr>
          <w:p w:rsidR="003F2886" w:rsidRDefault="003F2886" w:rsidP="008F6D84">
            <w:pPr>
              <w:numPr>
                <w:ins w:id="55" w:author="Microsoft" w:date="2016-05-24T18:06:00Z"/>
              </w:numPr>
              <w:jc w:val="center"/>
              <w:rPr>
                <w:rFonts w:ascii="微软雅黑" w:eastAsia="微软雅黑" w:hAnsi="微软雅黑" w:cs="Times New Roman"/>
                <w:szCs w:val="21"/>
              </w:rPr>
            </w:pPr>
          </w:p>
        </w:tc>
        <w:tc>
          <w:tcPr>
            <w:tcW w:w="1701" w:type="dxa"/>
            <w:gridSpan w:val="2"/>
            <w:vAlign w:val="center"/>
          </w:tcPr>
          <w:p w:rsidR="003F2886" w:rsidRPr="00154C3E" w:rsidRDefault="003F2886" w:rsidP="008F6D84">
            <w:pPr>
              <w:numPr>
                <w:ins w:id="56" w:author="Microsoft" w:date="2016-05-24T18:06:00Z"/>
              </w:numPr>
              <w:jc w:val="center"/>
              <w:rPr>
                <w:rFonts w:ascii="Times New Roman" w:eastAsia="微软雅黑" w:hAnsi="Times New Roman" w:cs="Times New Roman"/>
                <w:szCs w:val="21"/>
              </w:rPr>
            </w:pPr>
          </w:p>
        </w:tc>
        <w:tc>
          <w:tcPr>
            <w:tcW w:w="3828" w:type="dxa"/>
            <w:gridSpan w:val="5"/>
            <w:vAlign w:val="center"/>
          </w:tcPr>
          <w:p w:rsidR="003F2886" w:rsidRDefault="003F2886" w:rsidP="008F6D84">
            <w:pPr>
              <w:numPr>
                <w:ins w:id="57" w:author="Microsoft" w:date="2016-05-24T18:06:00Z"/>
              </w:numPr>
              <w:jc w:val="center"/>
              <w:rPr>
                <w:rFonts w:ascii="微软雅黑" w:eastAsia="微软雅黑" w:hAnsi="微软雅黑" w:cs="Times New Roman"/>
                <w:szCs w:val="21"/>
              </w:rPr>
            </w:pPr>
          </w:p>
        </w:tc>
        <w:tc>
          <w:tcPr>
            <w:tcW w:w="3402" w:type="dxa"/>
            <w:gridSpan w:val="4"/>
            <w:vAlign w:val="center"/>
          </w:tcPr>
          <w:p w:rsidR="003F2886" w:rsidRDefault="003F2886" w:rsidP="008F6D84">
            <w:pPr>
              <w:numPr>
                <w:ins w:id="58" w:author="Microsoft" w:date="2016-05-24T18:06:00Z"/>
              </w:numPr>
              <w:jc w:val="center"/>
              <w:rPr>
                <w:rFonts w:ascii="微软雅黑" w:eastAsia="微软雅黑" w:hAnsi="微软雅黑" w:cs="Times New Roman"/>
                <w:szCs w:val="21"/>
              </w:rPr>
            </w:pPr>
          </w:p>
        </w:tc>
      </w:tr>
    </w:tbl>
    <w:p w:rsidR="003F2886" w:rsidRDefault="003F2886" w:rsidP="003F2886">
      <w:pPr>
        <w:numPr>
          <w:ins w:id="59" w:author="Microsoft" w:date="2016-05-24T18:06:00Z"/>
        </w:numPr>
        <w:rPr>
          <w:rFonts w:ascii="Calibri" w:eastAsia="宋体" w:hAnsi="Calibri" w:cs="Times New Roman"/>
          <w:sz w:val="24"/>
        </w:rPr>
      </w:pPr>
      <w:r>
        <w:rPr>
          <w:rFonts w:ascii="Calibri" w:eastAsia="宋体" w:hAnsi="Calibri" w:cs="Times New Roman"/>
          <w:sz w:val="24"/>
        </w:rPr>
        <w:t xml:space="preserve">     </w:t>
      </w:r>
    </w:p>
    <w:tbl>
      <w:tblPr>
        <w:tblW w:w="10632" w:type="dxa"/>
        <w:tblInd w:w="-10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603"/>
        <w:gridCol w:w="1165"/>
        <w:gridCol w:w="1165"/>
        <w:gridCol w:w="1165"/>
        <w:gridCol w:w="1165"/>
        <w:gridCol w:w="4369"/>
      </w:tblGrid>
      <w:tr w:rsidR="003F2886" w:rsidTr="008F6D84">
        <w:trPr>
          <w:cantSplit/>
          <w:trHeight w:val="4223"/>
        </w:trPr>
        <w:tc>
          <w:tcPr>
            <w:tcW w:w="1603" w:type="dxa"/>
            <w:tcBorders>
              <w:top w:val="single" w:sz="12" w:space="0" w:color="auto"/>
            </w:tcBorders>
            <w:vAlign w:val="center"/>
          </w:tcPr>
          <w:p w:rsidR="003F2886" w:rsidRDefault="003F2886" w:rsidP="008F6D84">
            <w:pPr>
              <w:numPr>
                <w:ins w:id="60" w:author="Microsoft" w:date="2016-05-24T18:06:00Z"/>
              </w:numPr>
              <w:spacing w:line="400" w:lineRule="exact"/>
              <w:jc w:val="center"/>
              <w:rPr>
                <w:rFonts w:ascii="微软雅黑" w:eastAsia="微软雅黑" w:hAnsi="微软雅黑" w:cs="Times New Roman"/>
                <w:b/>
                <w:szCs w:val="21"/>
              </w:rPr>
            </w:pPr>
            <w:r>
              <w:rPr>
                <w:rFonts w:ascii="微软雅黑" w:eastAsia="微软雅黑" w:hAnsi="微软雅黑" w:cs="Times New Roman" w:hint="eastAsia"/>
                <w:b/>
                <w:szCs w:val="21"/>
              </w:rPr>
              <w:lastRenderedPageBreak/>
              <w:t>主要工作业绩</w:t>
            </w:r>
          </w:p>
        </w:tc>
        <w:tc>
          <w:tcPr>
            <w:tcW w:w="9029" w:type="dxa"/>
            <w:gridSpan w:val="5"/>
            <w:tcBorders>
              <w:top w:val="single" w:sz="12" w:space="0" w:color="auto"/>
            </w:tcBorders>
          </w:tcPr>
          <w:p w:rsidR="003F2886" w:rsidRDefault="003F2886" w:rsidP="003F2886">
            <w:pPr>
              <w:rPr>
                <w:rFonts w:ascii="微软雅黑" w:eastAsia="微软雅黑" w:hAnsi="微软雅黑" w:cs="Times New Roman"/>
                <w:szCs w:val="21"/>
              </w:rPr>
            </w:pPr>
          </w:p>
        </w:tc>
      </w:tr>
      <w:tr w:rsidR="003F2886" w:rsidTr="008F6D84">
        <w:trPr>
          <w:cantSplit/>
          <w:trHeight w:val="1543"/>
        </w:trPr>
        <w:tc>
          <w:tcPr>
            <w:tcW w:w="1603" w:type="dxa"/>
            <w:vAlign w:val="center"/>
          </w:tcPr>
          <w:p w:rsidR="003F2886" w:rsidRDefault="003F2886" w:rsidP="008F6D84">
            <w:pPr>
              <w:numPr>
                <w:ins w:id="61" w:author="Microsoft" w:date="2016-05-24T18:06:00Z"/>
              </w:numPr>
              <w:spacing w:line="400" w:lineRule="exact"/>
              <w:jc w:val="center"/>
              <w:rPr>
                <w:rFonts w:ascii="微软雅黑" w:eastAsia="微软雅黑" w:hAnsi="微软雅黑" w:cs="Times New Roman"/>
                <w:b/>
                <w:szCs w:val="21"/>
              </w:rPr>
            </w:pPr>
            <w:r>
              <w:rPr>
                <w:rFonts w:ascii="微软雅黑" w:eastAsia="微软雅黑" w:hAnsi="微软雅黑" w:cs="Times New Roman" w:hint="eastAsia"/>
                <w:b/>
                <w:szCs w:val="21"/>
              </w:rPr>
              <w:t>学习工作期间奖惩情况</w:t>
            </w:r>
          </w:p>
        </w:tc>
        <w:tc>
          <w:tcPr>
            <w:tcW w:w="9029" w:type="dxa"/>
            <w:gridSpan w:val="5"/>
          </w:tcPr>
          <w:p w:rsidR="003F2886" w:rsidRPr="00960DA4" w:rsidRDefault="003F2886" w:rsidP="008F6D84">
            <w:pPr>
              <w:rPr>
                <w:rFonts w:ascii="Times New Roman" w:eastAsia="微软雅黑" w:hAnsi="Times New Roman" w:cs="Times New Roman"/>
                <w:szCs w:val="21"/>
              </w:rPr>
            </w:pPr>
          </w:p>
        </w:tc>
      </w:tr>
      <w:tr w:rsidR="003F2886" w:rsidTr="008F6D84">
        <w:trPr>
          <w:cantSplit/>
          <w:trHeight w:val="695"/>
        </w:trPr>
        <w:tc>
          <w:tcPr>
            <w:tcW w:w="1603" w:type="dxa"/>
            <w:vMerge w:val="restart"/>
            <w:vAlign w:val="center"/>
          </w:tcPr>
          <w:p w:rsidR="003F2886" w:rsidRDefault="003F2886" w:rsidP="008F6D84">
            <w:pPr>
              <w:numPr>
                <w:ins w:id="62" w:author="Microsoft" w:date="2016-05-24T18:06:00Z"/>
              </w:numPr>
              <w:spacing w:line="260" w:lineRule="exact"/>
              <w:jc w:val="center"/>
              <w:rPr>
                <w:rFonts w:ascii="微软雅黑" w:eastAsia="微软雅黑" w:hAnsi="微软雅黑" w:cs="Times New Roman"/>
                <w:b/>
                <w:szCs w:val="21"/>
              </w:rPr>
            </w:pPr>
            <w:r>
              <w:rPr>
                <w:rFonts w:ascii="微软雅黑" w:eastAsia="微软雅黑" w:hAnsi="微软雅黑" w:cs="Times New Roman" w:hint="eastAsia"/>
                <w:b/>
                <w:szCs w:val="21"/>
              </w:rPr>
              <w:t>家庭主要成员</w:t>
            </w:r>
          </w:p>
        </w:tc>
        <w:tc>
          <w:tcPr>
            <w:tcW w:w="1165" w:type="dxa"/>
            <w:vAlign w:val="center"/>
          </w:tcPr>
          <w:p w:rsidR="003F2886" w:rsidRDefault="003F2886" w:rsidP="008F6D84">
            <w:pPr>
              <w:numPr>
                <w:ins w:id="63"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称</w:t>
            </w:r>
            <w:r>
              <w:rPr>
                <w:rFonts w:ascii="微软雅黑" w:eastAsia="微软雅黑" w:hAnsi="微软雅黑" w:cs="Times New Roman"/>
                <w:szCs w:val="21"/>
              </w:rPr>
              <w:t xml:space="preserve">  </w:t>
            </w:r>
            <w:r>
              <w:rPr>
                <w:rFonts w:ascii="微软雅黑" w:eastAsia="微软雅黑" w:hAnsi="微软雅黑" w:cs="Times New Roman" w:hint="eastAsia"/>
                <w:szCs w:val="21"/>
              </w:rPr>
              <w:t>谓</w:t>
            </w:r>
          </w:p>
        </w:tc>
        <w:tc>
          <w:tcPr>
            <w:tcW w:w="1165" w:type="dxa"/>
            <w:vAlign w:val="center"/>
          </w:tcPr>
          <w:p w:rsidR="003F2886" w:rsidRDefault="003F2886" w:rsidP="008F6D84">
            <w:pPr>
              <w:numPr>
                <w:ins w:id="64"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姓</w:t>
            </w:r>
            <w:r>
              <w:rPr>
                <w:rFonts w:ascii="微软雅黑" w:eastAsia="微软雅黑" w:hAnsi="微软雅黑" w:cs="Times New Roman"/>
                <w:szCs w:val="21"/>
              </w:rPr>
              <w:t xml:space="preserve">  </w:t>
            </w:r>
            <w:r>
              <w:rPr>
                <w:rFonts w:ascii="微软雅黑" w:eastAsia="微软雅黑" w:hAnsi="微软雅黑" w:cs="Times New Roman" w:hint="eastAsia"/>
                <w:szCs w:val="21"/>
              </w:rPr>
              <w:t>名</w:t>
            </w:r>
          </w:p>
        </w:tc>
        <w:tc>
          <w:tcPr>
            <w:tcW w:w="1165" w:type="dxa"/>
            <w:vAlign w:val="center"/>
          </w:tcPr>
          <w:p w:rsidR="003F2886" w:rsidRDefault="003F2886" w:rsidP="008F6D84">
            <w:pPr>
              <w:numPr>
                <w:ins w:id="65"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出生年月</w:t>
            </w:r>
          </w:p>
        </w:tc>
        <w:tc>
          <w:tcPr>
            <w:tcW w:w="1165" w:type="dxa"/>
            <w:vAlign w:val="center"/>
          </w:tcPr>
          <w:p w:rsidR="003F2886" w:rsidRDefault="003F2886" w:rsidP="008F6D84">
            <w:pPr>
              <w:numPr>
                <w:ins w:id="66"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政治面貌</w:t>
            </w:r>
          </w:p>
        </w:tc>
        <w:tc>
          <w:tcPr>
            <w:tcW w:w="4369" w:type="dxa"/>
            <w:vAlign w:val="center"/>
          </w:tcPr>
          <w:p w:rsidR="003F2886" w:rsidRDefault="003F2886" w:rsidP="008F6D84">
            <w:pPr>
              <w:numPr>
                <w:ins w:id="67" w:author="Microsoft" w:date="2016-05-24T18:06:00Z"/>
              </w:numPr>
              <w:jc w:val="center"/>
              <w:rPr>
                <w:rFonts w:ascii="微软雅黑" w:eastAsia="微软雅黑" w:hAnsi="微软雅黑" w:cs="Times New Roman"/>
                <w:szCs w:val="21"/>
              </w:rPr>
            </w:pPr>
            <w:r>
              <w:rPr>
                <w:rFonts w:ascii="微软雅黑" w:eastAsia="微软雅黑" w:hAnsi="微软雅黑" w:cs="Times New Roman" w:hint="eastAsia"/>
                <w:szCs w:val="21"/>
              </w:rPr>
              <w:t>工作单位及职务</w:t>
            </w:r>
          </w:p>
        </w:tc>
      </w:tr>
      <w:tr w:rsidR="003F2886" w:rsidTr="008F6D84">
        <w:trPr>
          <w:cantSplit/>
          <w:trHeight w:hRule="exact" w:val="579"/>
        </w:trPr>
        <w:tc>
          <w:tcPr>
            <w:tcW w:w="1603" w:type="dxa"/>
            <w:vMerge/>
            <w:vAlign w:val="center"/>
          </w:tcPr>
          <w:p w:rsidR="003F2886" w:rsidRDefault="003F2886" w:rsidP="008F6D84">
            <w:pPr>
              <w:numPr>
                <w:ins w:id="68" w:author="Microsoft" w:date="2016-05-24T18:06:00Z"/>
              </w:numPr>
              <w:spacing w:line="260" w:lineRule="exact"/>
              <w:jc w:val="center"/>
              <w:rPr>
                <w:rFonts w:ascii="微软雅黑" w:eastAsia="微软雅黑" w:hAnsi="微软雅黑" w:cs="Times New Roman"/>
                <w:b/>
                <w:szCs w:val="21"/>
              </w:rPr>
            </w:pPr>
          </w:p>
        </w:tc>
        <w:tc>
          <w:tcPr>
            <w:tcW w:w="1165" w:type="dxa"/>
            <w:vAlign w:val="center"/>
          </w:tcPr>
          <w:p w:rsidR="003F2886" w:rsidRPr="00AB2E32" w:rsidRDefault="003F2886" w:rsidP="008F6D84">
            <w:pPr>
              <w:jc w:val="center"/>
              <w:rPr>
                <w:rFonts w:ascii="Times New Roman" w:eastAsia="微软雅黑" w:hAnsi="Times New Roman" w:cs="Times New Roman"/>
                <w:szCs w:val="21"/>
              </w:rPr>
            </w:pPr>
          </w:p>
        </w:tc>
        <w:tc>
          <w:tcPr>
            <w:tcW w:w="1165" w:type="dxa"/>
            <w:vAlign w:val="center"/>
          </w:tcPr>
          <w:p w:rsidR="003F2886" w:rsidRPr="00AB2E32" w:rsidRDefault="003F2886" w:rsidP="008F6D84">
            <w:pPr>
              <w:jc w:val="center"/>
              <w:rPr>
                <w:rFonts w:ascii="Times New Roman" w:eastAsia="微软雅黑" w:hAnsi="Times New Roman" w:cs="Times New Roman"/>
                <w:szCs w:val="21"/>
              </w:rPr>
            </w:pPr>
          </w:p>
        </w:tc>
        <w:tc>
          <w:tcPr>
            <w:tcW w:w="1165" w:type="dxa"/>
            <w:vAlign w:val="center"/>
          </w:tcPr>
          <w:p w:rsidR="003F2886" w:rsidRPr="00AB2E32" w:rsidRDefault="003F2886" w:rsidP="008F6D84">
            <w:pPr>
              <w:jc w:val="center"/>
              <w:rPr>
                <w:rFonts w:ascii="Times New Roman" w:eastAsia="微软雅黑" w:hAnsi="Times New Roman" w:cs="Times New Roman"/>
                <w:szCs w:val="21"/>
              </w:rPr>
            </w:pPr>
          </w:p>
        </w:tc>
        <w:tc>
          <w:tcPr>
            <w:tcW w:w="1165" w:type="dxa"/>
            <w:vAlign w:val="center"/>
          </w:tcPr>
          <w:p w:rsidR="003F2886" w:rsidRPr="00AB2E32" w:rsidRDefault="003F2886" w:rsidP="008F6D84">
            <w:pPr>
              <w:jc w:val="center"/>
              <w:rPr>
                <w:rFonts w:ascii="Times New Roman" w:eastAsia="微软雅黑" w:hAnsi="Times New Roman" w:cs="Times New Roman"/>
                <w:szCs w:val="21"/>
              </w:rPr>
            </w:pPr>
          </w:p>
        </w:tc>
        <w:tc>
          <w:tcPr>
            <w:tcW w:w="4369" w:type="dxa"/>
            <w:vAlign w:val="center"/>
          </w:tcPr>
          <w:p w:rsidR="003F2886" w:rsidRDefault="003F2886" w:rsidP="008F6D84">
            <w:pPr>
              <w:numPr>
                <w:ins w:id="69" w:author="Microsoft" w:date="2016-05-24T18:06:00Z"/>
              </w:numPr>
              <w:jc w:val="center"/>
              <w:rPr>
                <w:rFonts w:ascii="微软雅黑" w:eastAsia="微软雅黑" w:hAnsi="微软雅黑" w:cs="Times New Roman"/>
                <w:szCs w:val="21"/>
              </w:rPr>
            </w:pPr>
          </w:p>
        </w:tc>
      </w:tr>
      <w:tr w:rsidR="003F2886" w:rsidTr="008F6D84">
        <w:trPr>
          <w:cantSplit/>
          <w:trHeight w:hRule="exact" w:val="559"/>
        </w:trPr>
        <w:tc>
          <w:tcPr>
            <w:tcW w:w="1603" w:type="dxa"/>
            <w:vMerge/>
            <w:vAlign w:val="center"/>
          </w:tcPr>
          <w:p w:rsidR="003F2886" w:rsidRDefault="003F2886" w:rsidP="008F6D84">
            <w:pPr>
              <w:numPr>
                <w:ins w:id="70" w:author="Microsoft" w:date="2016-05-24T18:06:00Z"/>
              </w:numPr>
              <w:spacing w:line="260" w:lineRule="exact"/>
              <w:jc w:val="center"/>
              <w:rPr>
                <w:rFonts w:ascii="微软雅黑" w:eastAsia="微软雅黑" w:hAnsi="微软雅黑" w:cs="Times New Roman"/>
                <w:b/>
                <w:szCs w:val="21"/>
              </w:rPr>
            </w:pPr>
          </w:p>
        </w:tc>
        <w:tc>
          <w:tcPr>
            <w:tcW w:w="1165" w:type="dxa"/>
            <w:vAlign w:val="center"/>
          </w:tcPr>
          <w:p w:rsidR="003F2886" w:rsidRDefault="003F2886" w:rsidP="008F6D84">
            <w:pPr>
              <w:jc w:val="center"/>
              <w:rPr>
                <w:rFonts w:ascii="微软雅黑" w:eastAsia="微软雅黑" w:hAnsi="微软雅黑" w:cs="Times New Roman"/>
                <w:szCs w:val="21"/>
              </w:rPr>
            </w:pPr>
          </w:p>
        </w:tc>
        <w:tc>
          <w:tcPr>
            <w:tcW w:w="1165" w:type="dxa"/>
            <w:vAlign w:val="center"/>
          </w:tcPr>
          <w:p w:rsidR="003F2886" w:rsidRDefault="003F2886" w:rsidP="008F6D84">
            <w:pPr>
              <w:jc w:val="center"/>
              <w:rPr>
                <w:rFonts w:ascii="微软雅黑" w:eastAsia="微软雅黑" w:hAnsi="微软雅黑" w:cs="Times New Roman"/>
                <w:szCs w:val="21"/>
              </w:rPr>
            </w:pPr>
          </w:p>
        </w:tc>
        <w:tc>
          <w:tcPr>
            <w:tcW w:w="1165" w:type="dxa"/>
            <w:vAlign w:val="center"/>
          </w:tcPr>
          <w:p w:rsidR="003F2886" w:rsidRDefault="003F2886" w:rsidP="008F6D84">
            <w:pPr>
              <w:jc w:val="center"/>
              <w:rPr>
                <w:rFonts w:ascii="微软雅黑" w:eastAsia="微软雅黑" w:hAnsi="微软雅黑" w:cs="Times New Roman"/>
                <w:szCs w:val="21"/>
              </w:rPr>
            </w:pPr>
          </w:p>
        </w:tc>
        <w:tc>
          <w:tcPr>
            <w:tcW w:w="1165" w:type="dxa"/>
            <w:vAlign w:val="center"/>
          </w:tcPr>
          <w:p w:rsidR="003F2886" w:rsidRDefault="003F2886" w:rsidP="008F6D84">
            <w:pPr>
              <w:jc w:val="center"/>
              <w:rPr>
                <w:rFonts w:ascii="微软雅黑" w:eastAsia="微软雅黑" w:hAnsi="微软雅黑" w:cs="Times New Roman"/>
                <w:szCs w:val="21"/>
              </w:rPr>
            </w:pPr>
          </w:p>
        </w:tc>
        <w:tc>
          <w:tcPr>
            <w:tcW w:w="4369" w:type="dxa"/>
            <w:vAlign w:val="center"/>
          </w:tcPr>
          <w:p w:rsidR="003F2886" w:rsidRDefault="003F2886" w:rsidP="008F6D84">
            <w:pPr>
              <w:jc w:val="center"/>
              <w:rPr>
                <w:rFonts w:ascii="微软雅黑" w:eastAsia="微软雅黑" w:hAnsi="微软雅黑" w:cs="Times New Roman"/>
                <w:szCs w:val="21"/>
              </w:rPr>
            </w:pPr>
          </w:p>
        </w:tc>
      </w:tr>
      <w:tr w:rsidR="003F2886" w:rsidTr="008F6D84">
        <w:trPr>
          <w:cantSplit/>
          <w:trHeight w:val="681"/>
        </w:trPr>
        <w:tc>
          <w:tcPr>
            <w:tcW w:w="1603" w:type="dxa"/>
            <w:vAlign w:val="center"/>
          </w:tcPr>
          <w:p w:rsidR="003F2886" w:rsidRDefault="003F2886" w:rsidP="008F6D84">
            <w:pPr>
              <w:numPr>
                <w:ins w:id="71" w:author="Microsoft" w:date="2016-05-24T18:06:00Z"/>
              </w:numPr>
              <w:spacing w:line="260" w:lineRule="exact"/>
              <w:jc w:val="center"/>
              <w:rPr>
                <w:rFonts w:ascii="微软雅黑" w:eastAsia="微软雅黑" w:hAnsi="微软雅黑" w:cs="Times New Roman"/>
                <w:b/>
                <w:szCs w:val="21"/>
              </w:rPr>
            </w:pPr>
            <w:r>
              <w:rPr>
                <w:rFonts w:ascii="微软雅黑" w:eastAsia="微软雅黑" w:hAnsi="微软雅黑" w:cs="Times New Roman" w:hint="eastAsia"/>
                <w:b/>
                <w:szCs w:val="21"/>
              </w:rPr>
              <w:t>有无重大病史</w:t>
            </w:r>
          </w:p>
        </w:tc>
        <w:tc>
          <w:tcPr>
            <w:tcW w:w="9029" w:type="dxa"/>
            <w:gridSpan w:val="5"/>
            <w:vAlign w:val="center"/>
          </w:tcPr>
          <w:p w:rsidR="003F2886" w:rsidRDefault="003F2886" w:rsidP="008F6D84">
            <w:pPr>
              <w:numPr>
                <w:ins w:id="72" w:author="Microsoft" w:date="2016-05-24T18:06:00Z"/>
              </w:numPr>
              <w:rPr>
                <w:rFonts w:ascii="微软雅黑" w:eastAsia="微软雅黑" w:hAnsi="微软雅黑" w:cs="Times New Roman"/>
                <w:szCs w:val="21"/>
              </w:rPr>
            </w:pPr>
          </w:p>
        </w:tc>
      </w:tr>
      <w:tr w:rsidR="003F2886" w:rsidTr="008F6D84">
        <w:trPr>
          <w:cantSplit/>
          <w:trHeight w:val="1819"/>
        </w:trPr>
        <w:tc>
          <w:tcPr>
            <w:tcW w:w="10632" w:type="dxa"/>
            <w:gridSpan w:val="6"/>
            <w:vAlign w:val="center"/>
          </w:tcPr>
          <w:p w:rsidR="003F2886" w:rsidRDefault="003F2886" w:rsidP="008F6D84">
            <w:pPr>
              <w:spacing w:line="360" w:lineRule="exact"/>
              <w:rPr>
                <w:rFonts w:ascii="微软雅黑" w:eastAsia="微软雅黑" w:hAnsi="微软雅黑" w:cs="Times New Roman"/>
                <w:b/>
                <w:szCs w:val="21"/>
              </w:rPr>
            </w:pPr>
            <w:r>
              <w:rPr>
                <w:rFonts w:ascii="微软雅黑" w:eastAsia="微软雅黑" w:hAnsi="微软雅黑" w:cs="Times New Roman" w:hint="eastAsia"/>
                <w:b/>
                <w:szCs w:val="21"/>
              </w:rPr>
              <w:t>特别说明：</w:t>
            </w:r>
          </w:p>
          <w:p w:rsidR="003F2886" w:rsidRDefault="003F2886" w:rsidP="008F6D84">
            <w:pPr>
              <w:spacing w:line="360" w:lineRule="exact"/>
              <w:ind w:firstLineChars="157" w:firstLine="330"/>
              <w:rPr>
                <w:rFonts w:ascii="微软雅黑" w:eastAsia="微软雅黑" w:hAnsi="微软雅黑" w:cs="Times New Roman"/>
                <w:szCs w:val="21"/>
              </w:rPr>
            </w:pPr>
            <w:r>
              <w:rPr>
                <w:rFonts w:ascii="微软雅黑" w:eastAsia="微软雅黑" w:hAnsi="微软雅黑" w:cs="Times New Roman"/>
                <w:szCs w:val="21"/>
              </w:rPr>
              <w:t>1</w:t>
            </w:r>
            <w:r>
              <w:rPr>
                <w:rFonts w:ascii="微软雅黑" w:eastAsia="微软雅黑" w:hAnsi="微软雅黑" w:cs="Times New Roman" w:hint="eastAsia"/>
                <w:szCs w:val="21"/>
              </w:rPr>
              <w:t>、本人承诺上表事项均详实可靠，自愿接受公司对表内资料的核实，如有虚假、隐瞒或故意遗漏而导致公司与本人订立劳动合同，公司有权解除劳动合同。</w:t>
            </w:r>
          </w:p>
          <w:p w:rsidR="003F2886" w:rsidRDefault="003F2886" w:rsidP="008F6D84">
            <w:pPr>
              <w:spacing w:line="360" w:lineRule="exact"/>
              <w:ind w:firstLineChars="157" w:firstLine="330"/>
              <w:rPr>
                <w:rFonts w:ascii="微软雅黑" w:eastAsia="微软雅黑" w:hAnsi="微软雅黑" w:cs="Times New Roman"/>
                <w:szCs w:val="21"/>
              </w:rPr>
            </w:pPr>
            <w:r>
              <w:rPr>
                <w:rFonts w:ascii="微软雅黑" w:eastAsia="微软雅黑" w:hAnsi="微软雅黑" w:cs="Times New Roman"/>
                <w:szCs w:val="21"/>
              </w:rPr>
              <w:t>2</w:t>
            </w:r>
            <w:r>
              <w:rPr>
                <w:rFonts w:ascii="微软雅黑" w:eastAsia="微软雅黑" w:hAnsi="微软雅黑" w:cs="Times New Roman" w:hint="eastAsia"/>
                <w:szCs w:val="21"/>
              </w:rPr>
              <w:t>、本人承诺其联系方式真实有效，且如有变更，应在</w:t>
            </w:r>
            <w:r>
              <w:rPr>
                <w:rFonts w:ascii="微软雅黑" w:eastAsia="微软雅黑" w:hAnsi="微软雅黑" w:cs="Times New Roman"/>
                <w:szCs w:val="21"/>
              </w:rPr>
              <w:t>3</w:t>
            </w:r>
            <w:r>
              <w:rPr>
                <w:rFonts w:ascii="微软雅黑" w:eastAsia="微软雅黑" w:hAnsi="微软雅黑" w:cs="Times New Roman" w:hint="eastAsia"/>
                <w:szCs w:val="21"/>
              </w:rPr>
              <w:t>日内及时书面通知公司，而在此期间或之后因未及时通知公司变更相关联络方式导致相关文书不能送达的，相关责任和法律后果由本人承担。</w:t>
            </w:r>
          </w:p>
          <w:p w:rsidR="003F2886" w:rsidRDefault="003F2886" w:rsidP="008F6D84">
            <w:pPr>
              <w:ind w:firstLineChars="1550" w:firstLine="3255"/>
              <w:rPr>
                <w:rFonts w:ascii="微软雅黑" w:eastAsia="微软雅黑" w:hAnsi="微软雅黑" w:cs="Times New Roman"/>
                <w:szCs w:val="21"/>
              </w:rPr>
            </w:pPr>
          </w:p>
          <w:p w:rsidR="003F2886" w:rsidRPr="006B30A7" w:rsidRDefault="003F2886" w:rsidP="008F6D84">
            <w:pPr>
              <w:ind w:firstLineChars="2850" w:firstLine="5985"/>
              <w:rPr>
                <w:rFonts w:ascii="Calibri" w:eastAsia="宋体" w:hAnsi="Calibri" w:cs="Times New Roman"/>
              </w:rPr>
            </w:pPr>
            <w:r>
              <w:rPr>
                <w:rFonts w:ascii="微软雅黑" w:eastAsia="微软雅黑" w:hAnsi="微软雅黑" w:cs="Times New Roman" w:hint="eastAsia"/>
                <w:szCs w:val="21"/>
              </w:rPr>
              <w:t>承诺人签名：</w:t>
            </w:r>
            <w:r>
              <w:rPr>
                <w:rFonts w:ascii="微软雅黑" w:eastAsia="微软雅黑" w:hAnsi="微软雅黑" w:cs="Times New Roman"/>
                <w:szCs w:val="21"/>
              </w:rPr>
              <w:t xml:space="preserve">   </w:t>
            </w:r>
            <w:r>
              <w:rPr>
                <w:rFonts w:ascii="微软雅黑" w:eastAsia="微软雅黑" w:hAnsi="微软雅黑" w:cs="Times New Roman" w:hint="eastAsia"/>
                <w:szCs w:val="21"/>
              </w:rPr>
              <w:t xml:space="preserve">      </w:t>
            </w:r>
            <w:r>
              <w:rPr>
                <w:rFonts w:ascii="微软雅黑" w:eastAsia="微软雅黑" w:hAnsi="微软雅黑" w:cs="Times New Roman"/>
                <w:szCs w:val="21"/>
              </w:rPr>
              <w:t xml:space="preserve">             </w:t>
            </w:r>
          </w:p>
        </w:tc>
      </w:tr>
    </w:tbl>
    <w:p w:rsidR="008802A3" w:rsidRDefault="008802A3"/>
    <w:sectPr w:rsidR="008802A3" w:rsidSect="00E125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C4D" w:rsidRDefault="00B97C4D" w:rsidP="003F2886">
      <w:r>
        <w:separator/>
      </w:r>
    </w:p>
  </w:endnote>
  <w:endnote w:type="continuationSeparator" w:id="0">
    <w:p w:rsidR="00B97C4D" w:rsidRDefault="00B97C4D" w:rsidP="003F28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C4D" w:rsidRDefault="00B97C4D" w:rsidP="003F2886">
      <w:r>
        <w:separator/>
      </w:r>
    </w:p>
  </w:footnote>
  <w:footnote w:type="continuationSeparator" w:id="0">
    <w:p w:rsidR="00B97C4D" w:rsidRDefault="00B97C4D" w:rsidP="003F28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2886"/>
    <w:rsid w:val="003F2886"/>
    <w:rsid w:val="00676220"/>
    <w:rsid w:val="00751C16"/>
    <w:rsid w:val="00762CB5"/>
    <w:rsid w:val="008802A3"/>
    <w:rsid w:val="008924AD"/>
    <w:rsid w:val="008C26BB"/>
    <w:rsid w:val="009620F2"/>
    <w:rsid w:val="009F62DC"/>
    <w:rsid w:val="00B34782"/>
    <w:rsid w:val="00B97C4D"/>
    <w:rsid w:val="00C07C49"/>
    <w:rsid w:val="00E12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5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28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2886"/>
    <w:rPr>
      <w:sz w:val="18"/>
      <w:szCs w:val="18"/>
    </w:rPr>
  </w:style>
  <w:style w:type="paragraph" w:styleId="a4">
    <w:name w:val="footer"/>
    <w:basedOn w:val="a"/>
    <w:link w:val="Char0"/>
    <w:uiPriority w:val="99"/>
    <w:semiHidden/>
    <w:unhideWhenUsed/>
    <w:rsid w:val="003F28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F288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97</Words>
  <Characters>555</Characters>
  <Application>Microsoft Office Word</Application>
  <DocSecurity>0</DocSecurity>
  <Lines>4</Lines>
  <Paragraphs>1</Paragraphs>
  <ScaleCrop>false</ScaleCrop>
  <Company>微软中国</Company>
  <LinksUpToDate>false</LinksUpToDate>
  <CharactersWithSpaces>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10</cp:revision>
  <dcterms:created xsi:type="dcterms:W3CDTF">2019-07-29T10:14:00Z</dcterms:created>
  <dcterms:modified xsi:type="dcterms:W3CDTF">2019-08-06T08:35:00Z</dcterms:modified>
</cp:coreProperties>
</file>