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D3" w:rsidRPr="00FD1B1F" w:rsidRDefault="00B478D3" w:rsidP="001C2B82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FD1B1F">
        <w:rPr>
          <w:rFonts w:ascii="仿宋_GB2312" w:eastAsia="仿宋_GB2312" w:hint="eastAsia"/>
          <w:color w:val="000000" w:themeColor="text1"/>
          <w:sz w:val="32"/>
          <w:szCs w:val="32"/>
        </w:rPr>
        <w:t>附件</w:t>
      </w:r>
      <w:r w:rsidR="007364B5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Pr="00FD1B1F">
        <w:rPr>
          <w:rFonts w:ascii="仿宋_GB2312" w:eastAsia="仿宋_GB2312" w:hint="eastAsia"/>
          <w:color w:val="000000" w:themeColor="text1"/>
          <w:sz w:val="32"/>
          <w:szCs w:val="32"/>
        </w:rPr>
        <w:t>：</w:t>
      </w:r>
    </w:p>
    <w:p w:rsidR="00B478D3" w:rsidRPr="00FD1B1F" w:rsidRDefault="00B478D3" w:rsidP="001C2B82">
      <w:pPr>
        <w:rPr>
          <w:rFonts w:ascii="仿宋_GB2312" w:eastAsia="仿宋_GB2312"/>
          <w:color w:val="000000" w:themeColor="text1"/>
          <w:sz w:val="32"/>
          <w:szCs w:val="32"/>
        </w:rPr>
      </w:pPr>
    </w:p>
    <w:p w:rsidR="00B478D3" w:rsidRPr="00FD1B1F" w:rsidRDefault="00B478D3" w:rsidP="001C2B82">
      <w:pPr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FD1B1F">
        <w:rPr>
          <w:rFonts w:ascii="方正小标宋简体" w:eastAsia="方正小标宋简体" w:hint="eastAsia"/>
          <w:color w:val="000000" w:themeColor="text1"/>
          <w:sz w:val="44"/>
          <w:szCs w:val="44"/>
        </w:rPr>
        <w:t>乐山日报社</w:t>
      </w:r>
      <w:r w:rsidRPr="00FD1B1F">
        <w:rPr>
          <w:rFonts w:ascii="方正小标宋简体" w:eastAsia="方正小标宋简体"/>
          <w:color w:val="000000" w:themeColor="text1"/>
          <w:sz w:val="44"/>
          <w:szCs w:val="44"/>
        </w:rPr>
        <w:t>2020</w:t>
      </w:r>
      <w:r w:rsidRPr="00FD1B1F">
        <w:rPr>
          <w:rFonts w:ascii="方正小标宋简体" w:eastAsia="方正小标宋简体" w:hint="eastAsia"/>
          <w:color w:val="000000" w:themeColor="text1"/>
          <w:sz w:val="44"/>
          <w:szCs w:val="44"/>
        </w:rPr>
        <w:t>年公开考核招聘专业技术人员岗位和条件一览表</w:t>
      </w:r>
    </w:p>
    <w:p w:rsidR="00AB01AD" w:rsidRDefault="00AB01AD" w:rsidP="001C2B82">
      <w:pPr>
        <w:jc w:val="center"/>
        <w:rPr>
          <w:rFonts w:ascii="方正小标宋简体" w:eastAsia="方正小标宋简体"/>
          <w:color w:val="000000" w:themeColor="text1"/>
          <w:szCs w:val="21"/>
        </w:rPr>
      </w:pPr>
    </w:p>
    <w:tbl>
      <w:tblPr>
        <w:tblW w:w="14058" w:type="dxa"/>
        <w:tblInd w:w="93" w:type="dxa"/>
        <w:tblLook w:val="00A0"/>
      </w:tblPr>
      <w:tblGrid>
        <w:gridCol w:w="500"/>
        <w:gridCol w:w="1670"/>
        <w:gridCol w:w="852"/>
        <w:gridCol w:w="831"/>
        <w:gridCol w:w="851"/>
        <w:gridCol w:w="1136"/>
        <w:gridCol w:w="1604"/>
        <w:gridCol w:w="1663"/>
        <w:gridCol w:w="791"/>
        <w:gridCol w:w="3358"/>
        <w:gridCol w:w="802"/>
      </w:tblGrid>
      <w:tr w:rsidR="00AB01AD" w:rsidRPr="00FD1B1F" w:rsidTr="004F4460">
        <w:trPr>
          <w:trHeight w:val="644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招聘单位</w:t>
            </w:r>
          </w:p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名称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招聘</w:t>
            </w:r>
          </w:p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范围</w:t>
            </w:r>
          </w:p>
        </w:tc>
        <w:tc>
          <w:tcPr>
            <w:tcW w:w="7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所需资格条件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 w:rsidR="00AB01AD" w:rsidRPr="00FD1B1F" w:rsidTr="004F4460">
        <w:trPr>
          <w:trHeight w:val="41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left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left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left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left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年龄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学历（学位）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DB60CA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DB60CA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 w:val="28"/>
                <w:szCs w:val="28"/>
              </w:rPr>
              <w:t>其它要求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AB01AD" w:rsidRPr="00FD1B1F" w:rsidTr="004F4460">
        <w:trPr>
          <w:trHeight w:val="223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乐山日报社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专技岗位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记者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四川省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1985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1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1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日及以后出生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大学及以上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不限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ind w:firstLineChars="200" w:firstLine="56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具有新闻专业中级及以上专业技术职务任职资格；从事新闻工作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5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年及以上；新闻记者证持证人员。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1AD" w:rsidRPr="00FD1B1F" w:rsidRDefault="00AB01AD" w:rsidP="004F4460">
            <w:pPr>
              <w:widowControl/>
              <w:spacing w:line="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2C04DC" w:rsidRPr="00FD1B1F" w:rsidRDefault="002C04DC" w:rsidP="00230601">
      <w:pPr>
        <w:widowControl/>
        <w:spacing w:line="560" w:lineRule="exact"/>
        <w:rPr>
          <w:ins w:id="0" w:author="李建乐" w:date="2020-06-19T10:55:00Z"/>
          <w:rFonts w:ascii="仿宋_GB2312" w:eastAsia="仿宋_GB2312"/>
          <w:color w:val="000000" w:themeColor="text1"/>
          <w:sz w:val="32"/>
          <w:szCs w:val="32"/>
        </w:rPr>
        <w:sectPr w:rsidR="002C04DC" w:rsidRPr="00FD1B1F" w:rsidSect="002C04DC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B478D3" w:rsidRPr="00FD1B1F" w:rsidRDefault="00B478D3" w:rsidP="001C2B82">
      <w:pPr>
        <w:widowControl/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FD1B1F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附件</w:t>
      </w:r>
      <w:r w:rsidRPr="00FD1B1F">
        <w:rPr>
          <w:rFonts w:ascii="仿宋_GB2312" w:eastAsia="仿宋_GB2312"/>
          <w:color w:val="000000" w:themeColor="text1"/>
          <w:sz w:val="32"/>
          <w:szCs w:val="32"/>
        </w:rPr>
        <w:t>2</w:t>
      </w:r>
      <w:r w:rsidRPr="00FD1B1F">
        <w:rPr>
          <w:rFonts w:ascii="仿宋_GB2312" w:eastAsia="仿宋_GB2312" w:hint="eastAsia"/>
          <w:color w:val="000000" w:themeColor="text1"/>
          <w:sz w:val="32"/>
          <w:szCs w:val="32"/>
        </w:rPr>
        <w:t>：</w:t>
      </w:r>
    </w:p>
    <w:tbl>
      <w:tblPr>
        <w:tblW w:w="9000" w:type="dxa"/>
        <w:tblInd w:w="-34" w:type="dxa"/>
        <w:tblLook w:val="00A0"/>
      </w:tblPr>
      <w:tblGrid>
        <w:gridCol w:w="1572"/>
        <w:gridCol w:w="856"/>
        <w:gridCol w:w="113"/>
        <w:gridCol w:w="168"/>
        <w:gridCol w:w="576"/>
        <w:gridCol w:w="103"/>
        <w:gridCol w:w="177"/>
        <w:gridCol w:w="873"/>
        <w:gridCol w:w="1351"/>
        <w:gridCol w:w="986"/>
        <w:gridCol w:w="2225"/>
      </w:tblGrid>
      <w:tr w:rsidR="00B478D3" w:rsidRPr="00FD1B1F" w:rsidTr="00FF117C">
        <w:trPr>
          <w:trHeight w:val="625"/>
        </w:trPr>
        <w:tc>
          <w:tcPr>
            <w:tcW w:w="90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32"/>
                <w:szCs w:val="32"/>
              </w:rPr>
            </w:pPr>
            <w:r w:rsidRPr="00FD1B1F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乐山日报社</w:t>
            </w:r>
            <w:r w:rsidRPr="00FD1B1F">
              <w:rPr>
                <w:rFonts w:ascii="黑体" w:eastAsia="黑体" w:hAnsi="黑体"/>
                <w:color w:val="000000" w:themeColor="text1"/>
                <w:sz w:val="32"/>
                <w:szCs w:val="32"/>
              </w:rPr>
              <w:t>2020</w:t>
            </w:r>
            <w:r w:rsidRPr="00FD1B1F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年公开考核招聘专业技术人员报名信息表</w:t>
            </w:r>
          </w:p>
        </w:tc>
      </w:tr>
      <w:tr w:rsidR="00B478D3" w:rsidRPr="00FD1B1F" w:rsidTr="00FF117C">
        <w:trPr>
          <w:trHeight w:val="360"/>
        </w:trPr>
        <w:tc>
          <w:tcPr>
            <w:tcW w:w="90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报名序号：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 xml:space="preserve">                                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报名时间：</w:t>
            </w: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姓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名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DB60CA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性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别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DB60CA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民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0CA" w:rsidRDefault="00B478D3" w:rsidP="003F0358">
            <w:pPr>
              <w:widowControl/>
              <w:spacing w:line="240" w:lineRule="atLeas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所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学</w:t>
            </w:r>
          </w:p>
          <w:p w:rsidR="00B478D3" w:rsidRPr="00FD1B1F" w:rsidRDefault="00B478D3" w:rsidP="003F0358">
            <w:pPr>
              <w:widowControl/>
              <w:spacing w:line="240" w:lineRule="atLeas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专</w:t>
            </w:r>
            <w:r w:rsidR="00DB60C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业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学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位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53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资格证等级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464"/>
        </w:trPr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是否签订劳动或聘用合同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78D3" w:rsidRPr="00FD1B1F" w:rsidTr="00FF117C">
        <w:trPr>
          <w:trHeight w:val="62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625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1663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Default="00B478D3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 w:rsidRPr="00FD1B1F">
              <w:rPr>
                <w:rFonts w:ascii="Times New Roman" w:hAnsi="Times New Roman" w:hint="eastAsia"/>
                <w:color w:val="000000" w:themeColor="text1"/>
              </w:rPr>
              <w:t>如：</w:t>
            </w:r>
            <w:r w:rsidRPr="00FD1B1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9B09EB" w:rsidRDefault="009B09EB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2001.01</w:t>
            </w:r>
            <w:r>
              <w:rPr>
                <w:rFonts w:ascii="Times New Roman" w:hAnsi="Times New Roman" w:hint="eastAsia"/>
                <w:color w:val="000000" w:themeColor="text1"/>
              </w:rPr>
              <w:t>——</w:t>
            </w:r>
            <w:r>
              <w:rPr>
                <w:rFonts w:ascii="Times New Roman" w:hAnsi="Times New Roman" w:hint="eastAsia"/>
                <w:color w:val="000000" w:themeColor="text1"/>
              </w:rPr>
              <w:t>2005.07  XXX</w:t>
            </w:r>
            <w:r>
              <w:rPr>
                <w:rFonts w:ascii="Times New Roman" w:hAnsi="Times New Roman" w:hint="eastAsia"/>
                <w:color w:val="000000" w:themeColor="text1"/>
              </w:rPr>
              <w:t>大学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系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专业学习，取得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学历；</w:t>
            </w:r>
          </w:p>
          <w:p w:rsidR="00B478D3" w:rsidRPr="009B09EB" w:rsidRDefault="009B09EB" w:rsidP="009B09EB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2005.07</w:t>
            </w:r>
            <w:r>
              <w:rPr>
                <w:rFonts w:ascii="Times New Roman" w:hAnsi="Times New Roman" w:hint="eastAsia"/>
                <w:color w:val="000000" w:themeColor="text1"/>
              </w:rPr>
              <w:t>——</w:t>
            </w:r>
            <w:r>
              <w:rPr>
                <w:rFonts w:ascii="Times New Roman" w:hAnsi="Times New Roman" w:hint="eastAsia"/>
                <w:color w:val="000000" w:themeColor="text1"/>
              </w:rPr>
              <w:t>2015.03  XXX</w:t>
            </w:r>
            <w:r>
              <w:rPr>
                <w:rFonts w:ascii="Times New Roman" w:hAnsi="Times New Roman" w:hint="eastAsia"/>
                <w:color w:val="000000" w:themeColor="text1"/>
              </w:rPr>
              <w:t>单位从事</w:t>
            </w:r>
            <w:r>
              <w:rPr>
                <w:rFonts w:ascii="Times New Roman" w:hAnsi="Times New Roman" w:hint="eastAsia"/>
                <w:color w:val="000000" w:themeColor="text1"/>
              </w:rPr>
              <w:t>XX</w:t>
            </w:r>
            <w:r>
              <w:rPr>
                <w:rFonts w:ascii="Times New Roman" w:hAnsi="Times New Roman" w:hint="eastAsia"/>
                <w:color w:val="000000" w:themeColor="text1"/>
              </w:rPr>
              <w:t>工作。</w:t>
            </w:r>
          </w:p>
        </w:tc>
      </w:tr>
      <w:tr w:rsidR="00B478D3" w:rsidRPr="00FD1B1F" w:rsidTr="00FF117C">
        <w:trPr>
          <w:trHeight w:val="1104"/>
        </w:trPr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获得过何种职业证书，有何专长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9B09EB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Times New Roman" w:hAnsi="Times New Roman"/>
                <w:color w:val="000000" w:themeColor="text1"/>
              </w:rPr>
              <w:t>xx</w:t>
            </w:r>
            <w:r w:rsidRPr="00FD1B1F">
              <w:rPr>
                <w:rFonts w:ascii="Times New Roman" w:hAnsi="Times New Roman" w:hint="eastAsia"/>
                <w:color w:val="000000" w:themeColor="text1"/>
              </w:rPr>
              <w:t>年</w:t>
            </w:r>
            <w:r w:rsidRPr="00FD1B1F">
              <w:rPr>
                <w:rFonts w:ascii="Times New Roman" w:hAnsi="Times New Roman"/>
                <w:color w:val="000000" w:themeColor="text1"/>
              </w:rPr>
              <w:t>xx</w:t>
            </w:r>
            <w:r w:rsidRPr="00FD1B1F">
              <w:rPr>
                <w:rFonts w:ascii="Times New Roman" w:hAnsi="Times New Roman" w:hint="eastAsia"/>
                <w:color w:val="000000" w:themeColor="text1"/>
              </w:rPr>
              <w:t>月获得</w:t>
            </w:r>
            <w:r w:rsidRPr="00FD1B1F">
              <w:rPr>
                <w:rFonts w:ascii="Times New Roman" w:hAnsi="Times New Roman"/>
                <w:color w:val="000000" w:themeColor="text1"/>
              </w:rPr>
              <w:t>xx</w:t>
            </w:r>
            <w:r w:rsidR="009B09EB">
              <w:rPr>
                <w:rFonts w:ascii="Times New Roman" w:hAnsi="Times New Roman" w:hint="eastAsia"/>
                <w:color w:val="000000" w:themeColor="text1"/>
              </w:rPr>
              <w:t>专业技术职务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1449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家庭主要成员及工作单位和职务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EB" w:rsidRDefault="009B09EB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父亲：姓名、出生日期、工作单位、职务、政治面貌</w:t>
            </w:r>
          </w:p>
          <w:p w:rsidR="009B09EB" w:rsidRDefault="009B09EB" w:rsidP="009B09EB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母亲：姓名、出生日期、工作单位、职务、政治面貌</w:t>
            </w:r>
          </w:p>
          <w:p w:rsidR="009B09EB" w:rsidRPr="009B09EB" w:rsidRDefault="009B09EB" w:rsidP="003F0358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妻子（或丈夫）：同上</w:t>
            </w:r>
          </w:p>
          <w:p w:rsidR="00B478D3" w:rsidRPr="00FD1B1F" w:rsidRDefault="009B09EB" w:rsidP="003F0358">
            <w:pPr>
              <w:widowControl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儿子（或女儿）：同上</w:t>
            </w:r>
          </w:p>
        </w:tc>
      </w:tr>
      <w:tr w:rsidR="00B478D3" w:rsidRPr="00FD1B1F" w:rsidTr="00FF117C">
        <w:trPr>
          <w:trHeight w:val="1112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所受奖惩</w:t>
            </w:r>
            <w:r w:rsidRPr="00FD1B1F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</w:t>
            </w: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情况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78D3" w:rsidRPr="00FD1B1F" w:rsidTr="00FF117C">
        <w:trPr>
          <w:trHeight w:val="1471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FD1B1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资格审核结果及意见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8D3" w:rsidRPr="00FD1B1F" w:rsidRDefault="00B478D3" w:rsidP="003F035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B478D3" w:rsidRPr="00FD1B1F" w:rsidRDefault="00B478D3" w:rsidP="00F41F53">
      <w:pPr>
        <w:spacing w:line="56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</w:p>
    <w:sectPr w:rsidR="00B478D3" w:rsidRPr="00FD1B1F" w:rsidSect="00EC1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6D8" w:rsidRDefault="00A846D8" w:rsidP="00096B34">
      <w:r>
        <w:separator/>
      </w:r>
    </w:p>
  </w:endnote>
  <w:endnote w:type="continuationSeparator" w:id="0">
    <w:p w:rsidR="00A846D8" w:rsidRDefault="00A846D8" w:rsidP="00096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兰亭超细黑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6D8" w:rsidRDefault="00A846D8" w:rsidP="00096B34">
      <w:r>
        <w:separator/>
      </w:r>
    </w:p>
  </w:footnote>
  <w:footnote w:type="continuationSeparator" w:id="0">
    <w:p w:rsidR="00A846D8" w:rsidRDefault="00A846D8" w:rsidP="00096B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B34"/>
    <w:rsid w:val="00010659"/>
    <w:rsid w:val="000139DE"/>
    <w:rsid w:val="00016087"/>
    <w:rsid w:val="00016142"/>
    <w:rsid w:val="0003422F"/>
    <w:rsid w:val="00040650"/>
    <w:rsid w:val="00073E71"/>
    <w:rsid w:val="00084C3E"/>
    <w:rsid w:val="00096B34"/>
    <w:rsid w:val="000A7C35"/>
    <w:rsid w:val="000B1C52"/>
    <w:rsid w:val="000F051F"/>
    <w:rsid w:val="000F1534"/>
    <w:rsid w:val="00144A62"/>
    <w:rsid w:val="001722CB"/>
    <w:rsid w:val="001759D3"/>
    <w:rsid w:val="0018356D"/>
    <w:rsid w:val="001A10DE"/>
    <w:rsid w:val="001A3F14"/>
    <w:rsid w:val="001A6181"/>
    <w:rsid w:val="001B41C8"/>
    <w:rsid w:val="001C2B82"/>
    <w:rsid w:val="001C7C9F"/>
    <w:rsid w:val="001E51E5"/>
    <w:rsid w:val="0020229E"/>
    <w:rsid w:val="002271DD"/>
    <w:rsid w:val="00230601"/>
    <w:rsid w:val="00266BE2"/>
    <w:rsid w:val="00267208"/>
    <w:rsid w:val="002B2049"/>
    <w:rsid w:val="002C04DC"/>
    <w:rsid w:val="002F4AE7"/>
    <w:rsid w:val="002F6D6C"/>
    <w:rsid w:val="00312EA9"/>
    <w:rsid w:val="00345E97"/>
    <w:rsid w:val="00390CAF"/>
    <w:rsid w:val="003C57EA"/>
    <w:rsid w:val="003E654A"/>
    <w:rsid w:val="003F0358"/>
    <w:rsid w:val="004030EF"/>
    <w:rsid w:val="00416256"/>
    <w:rsid w:val="004210E6"/>
    <w:rsid w:val="00446416"/>
    <w:rsid w:val="00451104"/>
    <w:rsid w:val="0047796F"/>
    <w:rsid w:val="004E14DA"/>
    <w:rsid w:val="005133A2"/>
    <w:rsid w:val="00513AC0"/>
    <w:rsid w:val="005149DB"/>
    <w:rsid w:val="00532D5A"/>
    <w:rsid w:val="0053768F"/>
    <w:rsid w:val="0059358D"/>
    <w:rsid w:val="005C4F8A"/>
    <w:rsid w:val="005D0150"/>
    <w:rsid w:val="005D5E58"/>
    <w:rsid w:val="00621DC4"/>
    <w:rsid w:val="006241BF"/>
    <w:rsid w:val="00624B05"/>
    <w:rsid w:val="00635CF6"/>
    <w:rsid w:val="0066178D"/>
    <w:rsid w:val="0068568B"/>
    <w:rsid w:val="006C74C2"/>
    <w:rsid w:val="007129A6"/>
    <w:rsid w:val="00713242"/>
    <w:rsid w:val="00715C71"/>
    <w:rsid w:val="00722194"/>
    <w:rsid w:val="00722266"/>
    <w:rsid w:val="0072282C"/>
    <w:rsid w:val="00724613"/>
    <w:rsid w:val="007364B5"/>
    <w:rsid w:val="00756FAD"/>
    <w:rsid w:val="0077130D"/>
    <w:rsid w:val="007774C3"/>
    <w:rsid w:val="007B3AF9"/>
    <w:rsid w:val="007C5F3A"/>
    <w:rsid w:val="007D0DA4"/>
    <w:rsid w:val="00803C67"/>
    <w:rsid w:val="00832E63"/>
    <w:rsid w:val="00846133"/>
    <w:rsid w:val="00887BD1"/>
    <w:rsid w:val="008D72A1"/>
    <w:rsid w:val="008E7F9B"/>
    <w:rsid w:val="00904578"/>
    <w:rsid w:val="009169DF"/>
    <w:rsid w:val="00917841"/>
    <w:rsid w:val="00927882"/>
    <w:rsid w:val="0097091A"/>
    <w:rsid w:val="009843C4"/>
    <w:rsid w:val="009B09EB"/>
    <w:rsid w:val="009D4DA2"/>
    <w:rsid w:val="009E15B7"/>
    <w:rsid w:val="009F537F"/>
    <w:rsid w:val="00A160C8"/>
    <w:rsid w:val="00A846D8"/>
    <w:rsid w:val="00A94253"/>
    <w:rsid w:val="00AB01AD"/>
    <w:rsid w:val="00AB3210"/>
    <w:rsid w:val="00AB3979"/>
    <w:rsid w:val="00AB694F"/>
    <w:rsid w:val="00AD2E8B"/>
    <w:rsid w:val="00B478D3"/>
    <w:rsid w:val="00B63ACA"/>
    <w:rsid w:val="00B649D0"/>
    <w:rsid w:val="00BA4373"/>
    <w:rsid w:val="00BB68AD"/>
    <w:rsid w:val="00BC63FB"/>
    <w:rsid w:val="00BD4A36"/>
    <w:rsid w:val="00BD6809"/>
    <w:rsid w:val="00C3286A"/>
    <w:rsid w:val="00C75FE4"/>
    <w:rsid w:val="00C77D5F"/>
    <w:rsid w:val="00C83A8D"/>
    <w:rsid w:val="00C934FA"/>
    <w:rsid w:val="00CA2542"/>
    <w:rsid w:val="00CB7854"/>
    <w:rsid w:val="00D020D7"/>
    <w:rsid w:val="00D04AAA"/>
    <w:rsid w:val="00D147C8"/>
    <w:rsid w:val="00D366A0"/>
    <w:rsid w:val="00D8303E"/>
    <w:rsid w:val="00DA1408"/>
    <w:rsid w:val="00DB60CA"/>
    <w:rsid w:val="00DC0971"/>
    <w:rsid w:val="00DC665B"/>
    <w:rsid w:val="00DF7D57"/>
    <w:rsid w:val="00E45687"/>
    <w:rsid w:val="00E56F11"/>
    <w:rsid w:val="00E67006"/>
    <w:rsid w:val="00E70911"/>
    <w:rsid w:val="00EC1FBA"/>
    <w:rsid w:val="00ED0961"/>
    <w:rsid w:val="00F007EB"/>
    <w:rsid w:val="00F05D32"/>
    <w:rsid w:val="00F10840"/>
    <w:rsid w:val="00F26054"/>
    <w:rsid w:val="00F32402"/>
    <w:rsid w:val="00F41F53"/>
    <w:rsid w:val="00F86F49"/>
    <w:rsid w:val="00FA085A"/>
    <w:rsid w:val="00FB47F6"/>
    <w:rsid w:val="00FC583C"/>
    <w:rsid w:val="00FD1B1F"/>
    <w:rsid w:val="00FF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96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96B3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96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96B34"/>
    <w:rPr>
      <w:rFonts w:cs="Times New Roman"/>
      <w:sz w:val="18"/>
      <w:szCs w:val="18"/>
    </w:rPr>
  </w:style>
  <w:style w:type="character" w:customStyle="1" w:styleId="style51">
    <w:name w:val="style51"/>
    <w:uiPriority w:val="99"/>
    <w:rsid w:val="001C7C9F"/>
    <w:rPr>
      <w:rFonts w:ascii="Times New Roman" w:eastAsia="宋体" w:hAnsi="Times New Roman"/>
      <w:color w:val="000000"/>
      <w:sz w:val="18"/>
      <w:u w:val="none"/>
    </w:rPr>
  </w:style>
  <w:style w:type="paragraph" w:styleId="a5">
    <w:name w:val="Balloon Text"/>
    <w:basedOn w:val="a"/>
    <w:link w:val="Char1"/>
    <w:uiPriority w:val="99"/>
    <w:semiHidden/>
    <w:rsid w:val="002271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06F06"/>
    <w:rPr>
      <w:sz w:val="0"/>
      <w:szCs w:val="0"/>
    </w:rPr>
  </w:style>
  <w:style w:type="paragraph" w:styleId="a6">
    <w:name w:val="Date"/>
    <w:basedOn w:val="a"/>
    <w:next w:val="a"/>
    <w:link w:val="Char2"/>
    <w:uiPriority w:val="99"/>
    <w:semiHidden/>
    <w:unhideWhenUsed/>
    <w:rsid w:val="0097091A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97091A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李建乐</dc:creator>
  <cp:keywords/>
  <dc:description/>
  <cp:lastModifiedBy>Administrator</cp:lastModifiedBy>
  <cp:revision>64</cp:revision>
  <cp:lastPrinted>2020-06-30T01:56:00Z</cp:lastPrinted>
  <dcterms:created xsi:type="dcterms:W3CDTF">2020-06-10T06:43:00Z</dcterms:created>
  <dcterms:modified xsi:type="dcterms:W3CDTF">2020-07-01T06:40:00Z</dcterms:modified>
</cp:coreProperties>
</file>